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020" w:rsidRPr="00DA3928" w:rsidRDefault="00DA3928">
      <w:pPr>
        <w:rPr>
          <w:b/>
          <w:lang w:val="es-ES"/>
        </w:rPr>
      </w:pPr>
      <w:r w:rsidRPr="00DA3928">
        <w:rPr>
          <w:b/>
          <w:lang w:val="es-ES"/>
        </w:rPr>
        <w:t>LE LOGEMENT – L’HABITATION</w:t>
      </w:r>
    </w:p>
    <w:p w:rsidR="005A1020" w:rsidRDefault="005A1020" w:rsidP="00DA3928">
      <w:pPr>
        <w:pStyle w:val="Prrafodelista"/>
        <w:numPr>
          <w:ilvl w:val="0"/>
          <w:numId w:val="1"/>
        </w:numPr>
        <w:rPr>
          <w:u w:val="single"/>
          <w:lang w:val="es-ES"/>
        </w:rPr>
      </w:pPr>
      <w:proofErr w:type="spellStart"/>
      <w:r>
        <w:rPr>
          <w:u w:val="single"/>
          <w:lang w:val="es-ES"/>
        </w:rPr>
        <w:t>Structure</w:t>
      </w:r>
      <w:proofErr w:type="spellEnd"/>
    </w:p>
    <w:p w:rsidR="00DA3928" w:rsidRPr="00DA3928" w:rsidRDefault="00DA3928" w:rsidP="00DA3928">
      <w:pPr>
        <w:pStyle w:val="Prrafodelista"/>
        <w:numPr>
          <w:ilvl w:val="0"/>
          <w:numId w:val="1"/>
        </w:numPr>
        <w:rPr>
          <w:u w:val="single"/>
          <w:lang w:val="es-ES"/>
        </w:rPr>
      </w:pPr>
      <w:proofErr w:type="spellStart"/>
      <w:r w:rsidRPr="00DA3928">
        <w:rPr>
          <w:u w:val="single"/>
          <w:lang w:val="es-ES"/>
        </w:rPr>
        <w:t>Types</w:t>
      </w:r>
      <w:proofErr w:type="spellEnd"/>
      <w:r w:rsidRPr="00DA3928">
        <w:rPr>
          <w:u w:val="single"/>
          <w:lang w:val="es-ES"/>
        </w:rPr>
        <w:t xml:space="preserve"> de </w:t>
      </w:r>
      <w:proofErr w:type="spellStart"/>
      <w:r w:rsidRPr="00DA3928">
        <w:rPr>
          <w:u w:val="single"/>
          <w:lang w:val="es-ES"/>
        </w:rPr>
        <w:t>logement</w:t>
      </w:r>
      <w:proofErr w:type="spellEnd"/>
      <w:r w:rsidRPr="00DA3928">
        <w:rPr>
          <w:u w:val="single"/>
          <w:lang w:val="es-ES"/>
        </w:rPr>
        <w:t xml:space="preserve"> </w:t>
      </w:r>
    </w:p>
    <w:p w:rsidR="00DA3928" w:rsidRDefault="00DA3928" w:rsidP="00DA3928">
      <w:pPr>
        <w:pStyle w:val="Prrafodelista"/>
        <w:numPr>
          <w:ilvl w:val="0"/>
          <w:numId w:val="1"/>
        </w:numPr>
        <w:rPr>
          <w:u w:val="single"/>
          <w:lang w:val="es-ES"/>
        </w:rPr>
      </w:pPr>
      <w:proofErr w:type="spellStart"/>
      <w:r w:rsidRPr="00DA3928">
        <w:rPr>
          <w:u w:val="single"/>
          <w:lang w:val="es-ES"/>
        </w:rPr>
        <w:t>Colocation</w:t>
      </w:r>
      <w:proofErr w:type="spellEnd"/>
      <w:r w:rsidRPr="00DA3928">
        <w:rPr>
          <w:u w:val="single"/>
          <w:lang w:val="es-ES"/>
        </w:rPr>
        <w:t xml:space="preserve"> – </w:t>
      </w:r>
      <w:proofErr w:type="spellStart"/>
      <w:r w:rsidRPr="00DA3928">
        <w:rPr>
          <w:u w:val="single"/>
          <w:lang w:val="es-ES"/>
        </w:rPr>
        <w:t>Loyer</w:t>
      </w:r>
      <w:proofErr w:type="spellEnd"/>
    </w:p>
    <w:p w:rsidR="00BD4135" w:rsidRPr="00DA3928" w:rsidRDefault="00BD4135" w:rsidP="00DA3928">
      <w:pPr>
        <w:pStyle w:val="Prrafodelista"/>
        <w:numPr>
          <w:ilvl w:val="0"/>
          <w:numId w:val="1"/>
        </w:numPr>
        <w:rPr>
          <w:u w:val="single"/>
          <w:lang w:val="es-ES"/>
        </w:rPr>
      </w:pPr>
      <w:proofErr w:type="spellStart"/>
      <w:r>
        <w:rPr>
          <w:u w:val="single"/>
          <w:lang w:val="es-ES"/>
        </w:rPr>
        <w:t>Annonces</w:t>
      </w:r>
      <w:proofErr w:type="spellEnd"/>
    </w:p>
    <w:p w:rsidR="00DA3928" w:rsidRPr="00DA3928" w:rsidRDefault="00DA3928" w:rsidP="00DA3928">
      <w:pPr>
        <w:pStyle w:val="Prrafodelista"/>
        <w:ind w:left="757" w:firstLine="0"/>
        <w:rPr>
          <w:lang w:val="es-ES"/>
        </w:rPr>
      </w:pPr>
    </w:p>
    <w:p w:rsidR="00DA3928" w:rsidRPr="00DA3928" w:rsidRDefault="00DA3928" w:rsidP="00DA3928">
      <w:pPr>
        <w:pStyle w:val="Prrafodelista"/>
        <w:ind w:left="757" w:firstLine="0"/>
        <w:rPr>
          <w:lang w:val="es-ES"/>
        </w:rPr>
      </w:pPr>
    </w:p>
    <w:p w:rsidR="005A1020" w:rsidRPr="005A1020" w:rsidRDefault="00DA3928" w:rsidP="005A1020">
      <w:pPr>
        <w:rPr>
          <w:ins w:id="0" w:author="Unknown"/>
        </w:rPr>
      </w:pPr>
      <w:proofErr w:type="gramStart"/>
      <w:r w:rsidRPr="00DA3928">
        <w:t>1.</w:t>
      </w:r>
      <w:r w:rsidR="005A1020">
        <w:t>STRUCTURE</w:t>
      </w:r>
      <w:proofErr w:type="gramEnd"/>
      <w:r w:rsidR="005A1020">
        <w:t xml:space="preserve"> D’UNE MAISON</w:t>
      </w:r>
    </w:p>
    <w:p w:rsidR="005A1020" w:rsidRPr="005A1020" w:rsidRDefault="005A1020" w:rsidP="005A1020">
      <w:pPr>
        <w:ind w:left="0" w:firstLine="0"/>
        <w:outlineLvl w:val="3"/>
        <w:rPr>
          <w:ins w:id="1" w:author="Unknown"/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proofErr w:type="gramStart"/>
      <w:ins w:id="2" w:author="Unknown"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>rez-de-chaussée</w:t>
        </w:r>
        <w:proofErr w:type="gramEnd"/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 xml:space="preserve"> </w:t>
        </w:r>
      </w:ins>
      <w:r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104775" cy="104775"/>
            <wp:effectExtent l="19050" t="0" r="9525" b="0"/>
            <wp:docPr id="96" name="Imagen 96" descr="cliquez pour entendre : rez-de-chaussé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cliquez pour entendre : rez-de-chaussé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3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ins w:id="4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t xml:space="preserve">Partie de la maison dont le plancher est le plus près du niveau du sol. </w:t>
        </w:r>
      </w:ins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5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s-ES" w:eastAsia="es-ES"/>
        </w:rPr>
        <w:drawing>
          <wp:inline distT="0" distB="0" distL="0" distR="0">
            <wp:extent cx="7620000" cy="5019675"/>
            <wp:effectExtent l="19050" t="0" r="0" b="0"/>
            <wp:docPr id="97" name="Imagen 97" descr="rez-de-chaussé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rez-de-chaussée 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01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5A1020" w:rsidRDefault="00D616F1" w:rsidP="005A1020">
      <w:pPr>
        <w:spacing w:before="0" w:beforeAutospacing="0" w:after="0" w:afterAutospacing="0"/>
        <w:ind w:left="0" w:firstLine="0"/>
        <w:rPr>
          <w:ins w:id="6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ins w:id="7" w:author="Unknown">
        <w:r w:rsidRPr="005A1020">
          <w:rPr>
            <w:rFonts w:ascii="Times New Roman" w:eastAsia="Times New Roman" w:hAnsi="Times New Roman" w:cs="Times New Roman"/>
            <w:sz w:val="24"/>
            <w:szCs w:val="24"/>
          </w:rPr>
          <w:lastRenderedPageBreak/>
          <w:object w:dxaOrig="225" w:dyaOrig="22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7" type="#_x0000_t75" style="width:589.5pt;height:101.25pt" o:ole="">
              <v:imagedata r:id="rId10" o:title=""/>
            </v:shape>
            <w:control r:id="rId11" w:name="DefaultOcxName2" w:shapeid="_x0000_i1027"/>
          </w:object>
        </w:r>
        <w:proofErr w:type="gramStart"/>
        <w:r w:rsidR="005A1020"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>verrière</w:t>
        </w:r>
        <w:proofErr w:type="gramEnd"/>
        <w:r w:rsidR="005A1020"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 xml:space="preserve"> </w:t>
        </w:r>
      </w:ins>
      <w:r w:rsidR="005A1020"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104775" cy="104775"/>
            <wp:effectExtent l="19050" t="0" r="9525" b="0"/>
            <wp:docPr id="99" name="Imagen 99" descr="cliquez pour entendre : verrière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cliquez pour entendre : verrière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8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ins w:id="9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t>Grande surface vitrée formant parois et toiture.</w:t>
        </w:r>
      </w:ins>
    </w:p>
    <w:p w:rsidR="005A1020" w:rsidRPr="005A1020" w:rsidRDefault="005A1020" w:rsidP="005A1020">
      <w:pPr>
        <w:ind w:left="0" w:firstLine="0"/>
        <w:outlineLvl w:val="3"/>
        <w:rPr>
          <w:ins w:id="10" w:author="Unknown"/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proofErr w:type="gramStart"/>
      <w:ins w:id="11" w:author="Unknown"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>rampe</w:t>
        </w:r>
        <w:proofErr w:type="gramEnd"/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 xml:space="preserve"> </w:t>
        </w:r>
      </w:ins>
      <w:r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104775" cy="104775"/>
            <wp:effectExtent l="19050" t="0" r="9525" b="0"/>
            <wp:docPr id="100" name="Imagen 100" descr="cliquez pour entendre : rampe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cliquez pour entendre : rampe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12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ins w:id="13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t>Ensemble des barreaux et de la main courante bordant l’escalier ou le palier du côté du vide.</w:t>
        </w:r>
      </w:ins>
    </w:p>
    <w:p w:rsidR="005A1020" w:rsidRPr="005A1020" w:rsidRDefault="005A1020" w:rsidP="005A1020">
      <w:pPr>
        <w:ind w:left="0" w:firstLine="0"/>
        <w:outlineLvl w:val="3"/>
        <w:rPr>
          <w:ins w:id="14" w:author="Unknown"/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proofErr w:type="gramStart"/>
      <w:ins w:id="15" w:author="Unknown"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>w.-c</w:t>
        </w:r>
        <w:proofErr w:type="gramEnd"/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 xml:space="preserve">. : salle de toilettes </w:t>
        </w:r>
      </w:ins>
      <w:r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104775" cy="104775"/>
            <wp:effectExtent l="19050" t="0" r="9525" b="0"/>
            <wp:docPr id="101" name="Imagen 101" descr="cliquez pour entendre : w.-c. : salle de toilettes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cliquez pour entendre : w.-c. : salle de toilettes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16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ins w:id="17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t xml:space="preserve">Petite pièce aménagée pour y satisfaire des besoins naturels et équipée d’un lavabo. </w:t>
        </w:r>
      </w:ins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18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800100" cy="628650"/>
            <wp:effectExtent l="19050" t="0" r="0" b="0"/>
            <wp:docPr id="102" name="Imagen 102" descr="w.-c. : toilette image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w.-c. : toilette image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ins w:id="19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/>
        </w:r>
        <w:r w:rsidR="00D616F1"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begin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nstrText xml:space="preserve"> HYPERLINK "http://www.ledictionnairevisuel.com/maison/plomberie/w-c-toilette.php" </w:instrText>
        </w:r>
        <w:r w:rsidR="00D616F1"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separate"/>
        </w:r>
        <w:proofErr w:type="gramStart"/>
        <w:r w:rsidRPr="005A10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w.-c</w:t>
        </w:r>
        <w:proofErr w:type="gramEnd"/>
        <w:r w:rsidRPr="005A10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. : toilette</w:t>
        </w:r>
        <w:r w:rsidR="00D616F1"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end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 w:type="textWrapping" w:clear="all"/>
        </w:r>
      </w:ins>
    </w:p>
    <w:p w:rsidR="005A1020" w:rsidRPr="005A1020" w:rsidRDefault="005A1020" w:rsidP="005A1020">
      <w:pPr>
        <w:ind w:left="0" w:firstLine="0"/>
        <w:outlineLvl w:val="3"/>
        <w:rPr>
          <w:ins w:id="20" w:author="Unknown"/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proofErr w:type="gramStart"/>
      <w:ins w:id="21" w:author="Unknown"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>hall</w:t>
        </w:r>
        <w:proofErr w:type="gramEnd"/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 xml:space="preserve"> d’entrée </w:t>
        </w:r>
      </w:ins>
      <w:r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104775" cy="104775"/>
            <wp:effectExtent l="19050" t="0" r="9525" b="0"/>
            <wp:docPr id="103" name="Imagen 103" descr="cliquez pour entendre : hall d’entrée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liquez pour entendre : hall d’entrée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22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ins w:id="23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t>Pièce de grandes dimensions qui sert d’accès aux autres pièces de la maison.</w:t>
        </w:r>
      </w:ins>
    </w:p>
    <w:p w:rsidR="005A1020" w:rsidRPr="005A1020" w:rsidRDefault="005A1020" w:rsidP="005A1020">
      <w:pPr>
        <w:ind w:left="0" w:firstLine="0"/>
        <w:outlineLvl w:val="3"/>
        <w:rPr>
          <w:ins w:id="24" w:author="Unknown"/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proofErr w:type="gramStart"/>
      <w:ins w:id="25" w:author="Unknown"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>perron</w:t>
        </w:r>
        <w:proofErr w:type="gramEnd"/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 xml:space="preserve"> </w:t>
        </w:r>
      </w:ins>
      <w:r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104775" cy="104775"/>
            <wp:effectExtent l="19050" t="0" r="9525" b="0"/>
            <wp:docPr id="104" name="Imagen 104" descr="cliquez pour entendre : perron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cliquez pour entendre : perron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26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ins w:id="27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t>Escalier extérieur se terminant par une plateforme qui mène à l’entrée d’une habitation.</w:t>
        </w:r>
      </w:ins>
    </w:p>
    <w:p w:rsidR="005A1020" w:rsidRPr="005A1020" w:rsidRDefault="005A1020" w:rsidP="005A1020">
      <w:pPr>
        <w:ind w:left="0" w:firstLine="0"/>
        <w:outlineLvl w:val="3"/>
        <w:rPr>
          <w:ins w:id="28" w:author="Unknown"/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proofErr w:type="gramStart"/>
      <w:ins w:id="29" w:author="Unknown"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>cheminée</w:t>
        </w:r>
        <w:proofErr w:type="gramEnd"/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 xml:space="preserve"> </w:t>
        </w:r>
      </w:ins>
      <w:r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104775" cy="104775"/>
            <wp:effectExtent l="19050" t="0" r="9525" b="0"/>
            <wp:docPr id="105" name="Imagen 105" descr="cliquez pour entendre : cheminée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cliquez pour entendre : cheminée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30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ins w:id="31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t xml:space="preserve">Dispositif maçonné décoratif aménagé pour y faire du feu. </w:t>
        </w:r>
      </w:ins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32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800100" cy="628650"/>
            <wp:effectExtent l="19050" t="0" r="0" b="0"/>
            <wp:docPr id="106" name="Imagen 106" descr="cheminée à foyer ouvert image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cheminée à foyer ouvert image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ins w:id="33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/>
        </w:r>
        <w:r w:rsidR="00D616F1"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begin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nstrText xml:space="preserve"> HYPERLINK "http://www.ledictionnairevisuel.com/maison/chauffage/chauffage-au-bois/cheminee-a-foyer-ouvert.php" </w:instrText>
        </w:r>
        <w:r w:rsidR="00D616F1"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separate"/>
        </w:r>
        <w:proofErr w:type="gramStart"/>
        <w:r w:rsidRPr="005A10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cheminée</w:t>
        </w:r>
        <w:proofErr w:type="gramEnd"/>
        <w:r w:rsidRPr="005A10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à foyer ouvert</w:t>
        </w:r>
        <w:r w:rsidR="00D616F1"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end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 w:type="textWrapping" w:clear="all"/>
        </w:r>
      </w:ins>
    </w:p>
    <w:p w:rsidR="005A1020" w:rsidRPr="005A1020" w:rsidRDefault="005A1020" w:rsidP="005A1020">
      <w:pPr>
        <w:ind w:left="0" w:firstLine="0"/>
        <w:outlineLvl w:val="3"/>
        <w:rPr>
          <w:ins w:id="34" w:author="Unknown"/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proofErr w:type="gramStart"/>
      <w:ins w:id="35" w:author="Unknown"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>salon</w:t>
        </w:r>
        <w:proofErr w:type="gramEnd"/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 xml:space="preserve"> </w:t>
        </w:r>
      </w:ins>
      <w:r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104775" cy="104775"/>
            <wp:effectExtent l="19050" t="0" r="9525" b="0"/>
            <wp:docPr id="107" name="Imagen 107" descr="cliquez pour entendre : salon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cliquez pour entendre : salon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36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ins w:id="37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t xml:space="preserve">Pièce conçue et meublée pour recevoir des visiteurs. </w:t>
        </w:r>
      </w:ins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38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val="es-ES" w:eastAsia="es-ES"/>
        </w:rPr>
        <w:lastRenderedPageBreak/>
        <w:drawing>
          <wp:inline distT="0" distB="0" distL="0" distR="0">
            <wp:extent cx="800100" cy="628650"/>
            <wp:effectExtent l="19050" t="0" r="0" b="0"/>
            <wp:docPr id="108" name="Imagen 108" descr="exemples de fauteuils imag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exemples de fauteuils imag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ins w:id="39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/>
        </w:r>
        <w:r w:rsidR="00D616F1"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begin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nstrText xml:space="preserve"> HYPERLINK "http://www.ledictionnairevisuel.com/maison/ameublement-de-la-maison/fauteuil/exemples-de-fauteuils.php" </w:instrText>
        </w:r>
        <w:r w:rsidR="00D616F1"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separate"/>
        </w:r>
        <w:proofErr w:type="gramStart"/>
        <w:r w:rsidRPr="005A10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exemples</w:t>
        </w:r>
        <w:proofErr w:type="gramEnd"/>
        <w:r w:rsidRPr="005A10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de fauteuils</w:t>
        </w:r>
        <w:r w:rsidR="00D616F1"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end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 w:type="textWrapping" w:clear="all"/>
        </w:r>
      </w:ins>
    </w:p>
    <w:p w:rsidR="005A1020" w:rsidRPr="005A1020" w:rsidRDefault="005A1020" w:rsidP="005A1020">
      <w:pPr>
        <w:ind w:left="0" w:firstLine="0"/>
        <w:outlineLvl w:val="3"/>
        <w:rPr>
          <w:ins w:id="40" w:author="Unknown"/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proofErr w:type="gramStart"/>
      <w:ins w:id="41" w:author="Unknown"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>salle</w:t>
        </w:r>
        <w:proofErr w:type="gramEnd"/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 xml:space="preserve"> à manger </w:t>
        </w:r>
      </w:ins>
      <w:r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104775" cy="104775"/>
            <wp:effectExtent l="19050" t="0" r="9525" b="0"/>
            <wp:docPr id="109" name="Imagen 109" descr="cliquez pour entendre : salle à manger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cliquez pour entendre : salle à manger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42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ins w:id="43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t xml:space="preserve">Pièce conçue et meublée pour prendre les repas ou recevoir à manger. </w:t>
        </w:r>
      </w:ins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44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800100" cy="628650"/>
            <wp:effectExtent l="19050" t="0" r="0" b="0"/>
            <wp:docPr id="110" name="Imagen 110" descr="verres image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verres image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ins w:id="45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/>
        </w:r>
        <w:r w:rsidR="00D616F1"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begin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nstrText xml:space="preserve"> HYPERLINK "http://www.ledictionnairevisuel.com/alimentation-et-cuisine/cuisine/verres.php" </w:instrText>
        </w:r>
        <w:r w:rsidR="00D616F1"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separate"/>
        </w:r>
        <w:proofErr w:type="gramStart"/>
        <w:r w:rsidRPr="005A10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verres</w:t>
        </w:r>
        <w:proofErr w:type="gramEnd"/>
        <w:r w:rsidR="00D616F1"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end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 w:type="textWrapping" w:clear="all"/>
        </w:r>
      </w:ins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46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800100" cy="628650"/>
            <wp:effectExtent l="19050" t="0" r="0" b="0"/>
            <wp:docPr id="111" name="Imagen 111" descr="vaisselle image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vaisselle image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ins w:id="47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/>
        </w:r>
        <w:r w:rsidR="00D616F1"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begin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nstrText xml:space="preserve"> HYPERLINK "http://www.ledictionnairevisuel.com/alimentation-et-cuisine/cuisine/vaisselle.php" </w:instrText>
        </w:r>
        <w:r w:rsidR="00D616F1"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separate"/>
        </w:r>
        <w:proofErr w:type="gramStart"/>
        <w:r w:rsidRPr="005A10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vaisselle</w:t>
        </w:r>
        <w:proofErr w:type="gramEnd"/>
        <w:r w:rsidR="00D616F1"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end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 w:type="textWrapping" w:clear="all"/>
        </w:r>
      </w:ins>
    </w:p>
    <w:p w:rsidR="005A1020" w:rsidRPr="005A1020" w:rsidRDefault="005A1020" w:rsidP="005A1020">
      <w:pPr>
        <w:ind w:left="0" w:firstLine="0"/>
        <w:outlineLvl w:val="3"/>
        <w:rPr>
          <w:ins w:id="48" w:author="Unknown"/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proofErr w:type="gramStart"/>
      <w:ins w:id="49" w:author="Unknown"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>garde-manger</w:t>
        </w:r>
        <w:proofErr w:type="gramEnd"/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 xml:space="preserve"> </w:t>
        </w:r>
      </w:ins>
      <w:r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104775" cy="104775"/>
            <wp:effectExtent l="19050" t="0" r="9525" b="0"/>
            <wp:docPr id="112" name="Imagen 112" descr="cliquez pour entendre : garde-manger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cliquez pour entendre : garde-manger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5A1020" w:rsidRDefault="005A1020" w:rsidP="005A1020">
      <w:pPr>
        <w:spacing w:before="0" w:beforeAutospacing="0" w:after="0" w:afterAutospacing="0"/>
        <w:ind w:left="0" w:right="-994" w:firstLine="0"/>
        <w:rPr>
          <w:ins w:id="50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ins w:id="51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t>Meuble dans lequel sont rangés les aliments ne nécessitant pas de conservation par le froid.</w:t>
        </w:r>
      </w:ins>
    </w:p>
    <w:p w:rsidR="005A1020" w:rsidRPr="005A1020" w:rsidRDefault="005A1020" w:rsidP="005A1020">
      <w:pPr>
        <w:ind w:left="0" w:firstLine="0"/>
        <w:outlineLvl w:val="3"/>
        <w:rPr>
          <w:ins w:id="52" w:author="Unknown"/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proofErr w:type="gramStart"/>
      <w:ins w:id="53" w:author="Unknown"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>cuisine</w:t>
        </w:r>
        <w:proofErr w:type="gramEnd"/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 xml:space="preserve"> </w:t>
        </w:r>
      </w:ins>
      <w:r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104775" cy="104775"/>
            <wp:effectExtent l="19050" t="0" r="9525" b="0"/>
            <wp:docPr id="113" name="Imagen 113" descr="cliquez pour entendre : cuisine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cliquez pour entendre : cuisine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54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ins w:id="55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t xml:space="preserve">Pièce où l’on prépare les repas. </w:t>
        </w:r>
      </w:ins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56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800100" cy="628650"/>
            <wp:effectExtent l="19050" t="0" r="0" b="0"/>
            <wp:docPr id="114" name="Imagen 114" descr="cuisine image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cuisine image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ins w:id="57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/>
        </w:r>
        <w:r w:rsidR="00D616F1"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begin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nstrText xml:space="preserve"> HYPERLINK "http://www.ledictionnairevisuel.com/alimentation-et-cuisine/cuisine/cuisine.php" </w:instrText>
        </w:r>
        <w:r w:rsidR="00D616F1"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separate"/>
        </w:r>
        <w:proofErr w:type="gramStart"/>
        <w:r w:rsidRPr="005A10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cuisine</w:t>
        </w:r>
        <w:proofErr w:type="gramEnd"/>
        <w:r w:rsidR="00D616F1"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end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 w:type="textWrapping" w:clear="all"/>
        </w:r>
      </w:ins>
    </w:p>
    <w:p w:rsidR="005A1020" w:rsidRPr="005A1020" w:rsidRDefault="005A1020" w:rsidP="005A1020">
      <w:pPr>
        <w:ind w:left="0" w:firstLine="0"/>
        <w:outlineLvl w:val="3"/>
        <w:rPr>
          <w:ins w:id="58" w:author="Unknown"/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ins w:id="59" w:author="Unknown"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 xml:space="preserve">coin-repas </w:t>
        </w:r>
      </w:ins>
      <w:r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104775" cy="104775"/>
            <wp:effectExtent l="19050" t="0" r="9525" b="0"/>
            <wp:docPr id="115" name="Imagen 115" descr="cliquez pour entendre : coin-repas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cliquez pour entendre : coin-repas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60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ins w:id="61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t>Espace aménagé dans une cuisine pour prendre le repas.</w:t>
        </w:r>
      </w:ins>
    </w:p>
    <w:p w:rsidR="005A1020" w:rsidRPr="005A1020" w:rsidRDefault="005A1020" w:rsidP="005A1020">
      <w:pPr>
        <w:ind w:left="0" w:firstLine="0"/>
        <w:outlineLvl w:val="3"/>
        <w:rPr>
          <w:ins w:id="62" w:author="Unknown"/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proofErr w:type="gramStart"/>
      <w:ins w:id="63" w:author="Unknown"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>porte-fenêtre</w:t>
        </w:r>
        <w:proofErr w:type="gramEnd"/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 xml:space="preserve"> </w:t>
        </w:r>
      </w:ins>
      <w:r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104775" cy="104775"/>
            <wp:effectExtent l="19050" t="0" r="9525" b="0"/>
            <wp:docPr id="116" name="Imagen 116" descr="cliquez pour entendre : porte-fenêtre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cliquez pour entendre : porte-fenêtre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64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ins w:id="65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t xml:space="preserve">Fenêtre de plain-pied dont un panneau coulissant sert de porte. </w:t>
        </w:r>
      </w:ins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66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800100" cy="628650"/>
            <wp:effectExtent l="19050" t="0" r="0" b="0"/>
            <wp:docPr id="117" name="Imagen 117" descr="exemples de portes image">
              <a:hlinkClick xmlns:a="http://schemas.openxmlformats.org/drawingml/2006/main" r:id="rId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exemples de portes image">
                      <a:hlinkClick r:id="rId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ins w:id="67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/>
        </w:r>
        <w:r w:rsidR="00D616F1"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begin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nstrText xml:space="preserve"> HYPERLINK "http://www.ledictionnairevisuel.com/arts-et-architecture/architecture/elements-architecture/exemples-de-portes.php" </w:instrText>
        </w:r>
        <w:r w:rsidR="00D616F1"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separate"/>
        </w:r>
        <w:proofErr w:type="gramStart"/>
        <w:r w:rsidRPr="005A10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exemples</w:t>
        </w:r>
        <w:proofErr w:type="gramEnd"/>
        <w:r w:rsidRPr="005A10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de portes</w:t>
        </w:r>
        <w:r w:rsidR="00D616F1"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end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 w:type="textWrapping" w:clear="all"/>
        </w:r>
      </w:ins>
    </w:p>
    <w:p w:rsidR="005A1020" w:rsidRPr="005A1020" w:rsidRDefault="005A1020" w:rsidP="005A1020">
      <w:pPr>
        <w:ind w:left="0" w:firstLine="0"/>
        <w:outlineLvl w:val="3"/>
        <w:rPr>
          <w:ins w:id="68" w:author="Unknown"/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proofErr w:type="gramStart"/>
      <w:ins w:id="69" w:author="Unknown"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>salle</w:t>
        </w:r>
        <w:proofErr w:type="gramEnd"/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 xml:space="preserve"> de séjour </w:t>
        </w:r>
      </w:ins>
      <w:r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104775" cy="104775"/>
            <wp:effectExtent l="19050" t="0" r="9525" b="0"/>
            <wp:docPr id="118" name="Imagen 118" descr="cliquez pour entendre : salle de séjour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cliquez pour entendre : salle de séjour">
                      <a:hlinkClick r:id="rId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70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ins w:id="71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lastRenderedPageBreak/>
          <w:t xml:space="preserve">Pièce dans laquelle on peut faire différentes activités comme lire, regarder la télévision, etc. </w:t>
        </w:r>
      </w:ins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72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800100" cy="628650"/>
            <wp:effectExtent l="19050" t="0" r="0" b="0"/>
            <wp:docPr id="119" name="Imagen 119" descr="exemples de fauteuils imag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exemples de fauteuils imag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ins w:id="73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/>
        </w:r>
        <w:r w:rsidR="00D616F1"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begin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nstrText xml:space="preserve"> HYPERLINK "http://www.ledictionnairevisuel.com/maison/ameublement-de-la-maison/fauteuil/exemples-de-fauteuils.php" </w:instrText>
        </w:r>
        <w:r w:rsidR="00D616F1"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separate"/>
        </w:r>
        <w:proofErr w:type="gramStart"/>
        <w:r w:rsidRPr="005A10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exemples</w:t>
        </w:r>
        <w:proofErr w:type="gramEnd"/>
        <w:r w:rsidRPr="005A10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de fauteuils</w:t>
        </w:r>
        <w:r w:rsidR="00D616F1"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end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 w:type="textWrapping" w:clear="all"/>
        </w:r>
      </w:ins>
    </w:p>
    <w:p w:rsidR="005A1020" w:rsidRPr="005A1020" w:rsidRDefault="005A1020" w:rsidP="005A1020">
      <w:pPr>
        <w:ind w:left="0" w:firstLine="0"/>
        <w:outlineLvl w:val="3"/>
        <w:rPr>
          <w:ins w:id="74" w:author="Unknown"/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proofErr w:type="gramStart"/>
      <w:ins w:id="75" w:author="Unknown"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>entrée</w:t>
        </w:r>
        <w:proofErr w:type="gramEnd"/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 xml:space="preserve"> principale </w:t>
        </w:r>
      </w:ins>
      <w:r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104775" cy="104775"/>
            <wp:effectExtent l="19050" t="0" r="9525" b="0"/>
            <wp:docPr id="120" name="Imagen 120" descr="cliquez pour entendre : entrée principale">
              <a:hlinkClick xmlns:a="http://schemas.openxmlformats.org/drawingml/2006/main" r:id="rId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cliquez pour entendre : entrée principale">
                      <a:hlinkClick r:id="rId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76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800100" cy="628650"/>
            <wp:effectExtent l="19050" t="0" r="0" b="0"/>
            <wp:docPr id="121" name="Imagen 121" descr="porte extérieure image">
              <a:hlinkClick xmlns:a="http://schemas.openxmlformats.org/drawingml/2006/main" r:id="rId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porte extérieure image">
                      <a:hlinkClick r:id="rId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ins w:id="77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/>
        </w:r>
        <w:r w:rsidR="00D616F1"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begin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nstrText xml:space="preserve"> HYPERLINK "http://www.ledictionnairevisuel.com/maison/elements-de-la-maison/porte-exterieure.php" </w:instrText>
        </w:r>
        <w:r w:rsidR="00D616F1"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separate"/>
        </w:r>
        <w:proofErr w:type="gramStart"/>
        <w:r w:rsidRPr="005A10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porte</w:t>
        </w:r>
        <w:proofErr w:type="gramEnd"/>
        <w:r w:rsidRPr="005A10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extérieure</w:t>
        </w:r>
        <w:r w:rsidR="00D616F1"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end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 w:type="textWrapping" w:clear="all"/>
        </w:r>
      </w:ins>
    </w:p>
    <w:p w:rsidR="005A1020" w:rsidRPr="005A1020" w:rsidRDefault="005A1020" w:rsidP="005A1020">
      <w:pPr>
        <w:ind w:left="0" w:firstLine="0"/>
        <w:outlineLvl w:val="3"/>
        <w:rPr>
          <w:ins w:id="78" w:author="Unknown"/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proofErr w:type="gramStart"/>
      <w:ins w:id="79" w:author="Unknown"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>vestibule</w:t>
        </w:r>
        <w:proofErr w:type="gramEnd"/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 xml:space="preserve"> </w:t>
        </w:r>
      </w:ins>
      <w:r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104775" cy="104775"/>
            <wp:effectExtent l="19050" t="0" r="9525" b="0"/>
            <wp:docPr id="122" name="Imagen 122" descr="cliquez pour entendre : vestibule">
              <a:hlinkClick xmlns:a="http://schemas.openxmlformats.org/drawingml/2006/main" r:id="rId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cliquez pour entendre : vestibule">
                      <a:hlinkClick r:id="rId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80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ins w:id="81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t>Pièce d’entrée de la maison.</w:t>
        </w:r>
      </w:ins>
    </w:p>
    <w:p w:rsidR="005A1020" w:rsidRPr="005A1020" w:rsidRDefault="005A1020" w:rsidP="005A1020">
      <w:pPr>
        <w:ind w:left="0" w:firstLine="0"/>
        <w:outlineLvl w:val="3"/>
        <w:rPr>
          <w:ins w:id="82" w:author="Unknown"/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proofErr w:type="gramStart"/>
      <w:ins w:id="83" w:author="Unknown"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>vestiaire</w:t>
        </w:r>
        <w:proofErr w:type="gramEnd"/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 xml:space="preserve"> </w:t>
        </w:r>
      </w:ins>
      <w:r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104775" cy="104775"/>
            <wp:effectExtent l="19050" t="0" r="9525" b="0"/>
            <wp:docPr id="123" name="Imagen 123" descr="cliquez pour entendre : vestiaire">
              <a:hlinkClick xmlns:a="http://schemas.openxmlformats.org/drawingml/2006/main" r:id="rId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cliquez pour entendre : vestiaire">
                      <a:hlinkClick r:id="rId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84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ins w:id="85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t>Espace aménagé pour déposer vêtements, chapeaux, parapluies, etc.</w:t>
        </w:r>
      </w:ins>
    </w:p>
    <w:p w:rsidR="005A1020" w:rsidRPr="005A1020" w:rsidRDefault="005A1020" w:rsidP="005A1020">
      <w:pPr>
        <w:ind w:left="0" w:firstLine="0"/>
        <w:outlineLvl w:val="3"/>
        <w:rPr>
          <w:ins w:id="86" w:author="Unknown"/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proofErr w:type="gramStart"/>
      <w:ins w:id="87" w:author="Unknown"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>escalier</w:t>
        </w:r>
        <w:proofErr w:type="gramEnd"/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 xml:space="preserve"> </w:t>
        </w:r>
      </w:ins>
      <w:r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104775" cy="104775"/>
            <wp:effectExtent l="19050" t="0" r="9525" b="0"/>
            <wp:docPr id="124" name="Imagen 124" descr="cliquez pour entendre : escalier">
              <a:hlinkClick xmlns:a="http://schemas.openxmlformats.org/drawingml/2006/main" r:id="rId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cliquez pour entendre : escalier">
                      <a:hlinkClick r:id="rId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5A1020" w:rsidRDefault="005A1020" w:rsidP="005A1020">
      <w:pPr>
        <w:spacing w:before="0" w:beforeAutospacing="0" w:after="0" w:afterAutospacing="0"/>
        <w:ind w:left="0" w:right="-994" w:firstLine="0"/>
        <w:rPr>
          <w:ins w:id="88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ins w:id="89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t xml:space="preserve">Élément de structure permettant la circulation entre les niveaux d’une habitation, d’un édifice. </w:t>
        </w:r>
      </w:ins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90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800100" cy="628650"/>
            <wp:effectExtent l="19050" t="0" r="0" b="0"/>
            <wp:docPr id="125" name="Imagen 125" descr="escalier image">
              <a:hlinkClick xmlns:a="http://schemas.openxmlformats.org/drawingml/2006/main" r:id="rId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escalier image">
                      <a:hlinkClick r:id="rId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ins w:id="91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/>
        </w:r>
        <w:r w:rsidR="00D616F1"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begin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nstrText xml:space="preserve"> HYPERLINK "http://www.ledictionnairevisuel.com/maison/structure-une-maison/escalier.php" </w:instrText>
        </w:r>
        <w:r w:rsidR="00D616F1"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separate"/>
        </w:r>
        <w:proofErr w:type="gramStart"/>
        <w:r w:rsidRPr="005A10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escalier</w:t>
        </w:r>
        <w:proofErr w:type="gramEnd"/>
        <w:r w:rsidR="00D616F1"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end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 w:type="textWrapping" w:clear="all"/>
        </w:r>
      </w:ins>
    </w:p>
    <w:p w:rsidR="005A1020" w:rsidRPr="005A1020" w:rsidRDefault="005A1020" w:rsidP="005A1020">
      <w:pPr>
        <w:ind w:left="0" w:firstLine="0"/>
        <w:outlineLvl w:val="3"/>
        <w:rPr>
          <w:ins w:id="92" w:author="Unknown"/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proofErr w:type="gramStart"/>
      <w:ins w:id="93" w:author="Unknown"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>buanderie</w:t>
        </w:r>
        <w:proofErr w:type="gramEnd"/>
        <w:r w:rsidRPr="005A102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es-ES"/>
          </w:rPr>
          <w:t xml:space="preserve"> </w:t>
        </w:r>
      </w:ins>
      <w:r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104775" cy="104775"/>
            <wp:effectExtent l="19050" t="0" r="9525" b="0"/>
            <wp:docPr id="126" name="Imagen 126" descr="cliquez pour entendre : buanderie">
              <a:hlinkClick xmlns:a="http://schemas.openxmlformats.org/drawingml/2006/main" r:id="rId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cliquez pour entendre : buanderie">
                      <a:hlinkClick r:id="rId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94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ins w:id="95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t xml:space="preserve">Pièce où on fait la lessive. </w:t>
        </w:r>
      </w:ins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96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800100" cy="628650"/>
            <wp:effectExtent l="19050" t="0" r="0" b="0"/>
            <wp:docPr id="127" name="Imagen 127" descr="sèche-linge électrique : sécheuse image">
              <a:hlinkClick xmlns:a="http://schemas.openxmlformats.org/drawingml/2006/main" r:id="rId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sèche-linge électrique : sécheuse image">
                      <a:hlinkClick r:id="rId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ins w:id="97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/>
        </w:r>
        <w:r w:rsidR="00D616F1"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begin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nstrText xml:space="preserve"> HYPERLINK "http://www.ledictionnairevisuel.com/maison/ameublement-de-la-maison/appareils-electromenagers/seche-linge-electrique-secheuse.php" </w:instrText>
        </w:r>
        <w:r w:rsidR="00D616F1"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separate"/>
        </w:r>
        <w:proofErr w:type="gramStart"/>
        <w:r w:rsidRPr="005A10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sèche-linge</w:t>
        </w:r>
        <w:proofErr w:type="gramEnd"/>
        <w:r w:rsidRPr="005A10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électrique : sécheuse</w:t>
        </w:r>
        <w:r w:rsidR="00D616F1"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end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 w:type="textWrapping" w:clear="all"/>
        </w:r>
      </w:ins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ins w:id="98" w:author="Unknown"/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800100" cy="628650"/>
            <wp:effectExtent l="19050" t="0" r="0" b="0"/>
            <wp:docPr id="128" name="Imagen 128" descr="lave-linge : laveuse image">
              <a:hlinkClick xmlns:a="http://schemas.openxmlformats.org/drawingml/2006/main" r:id="rId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lave-linge : laveuse image">
                      <a:hlinkClick r:id="rId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ins w:id="99" w:author="Unknown"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/>
        </w:r>
        <w:r w:rsidR="00D616F1"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begin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nstrText xml:space="preserve"> HYPERLINK "http://www.ledictionnairevisuel.com/maison/ameublement-de-la-maison/appareils-electromenagers/lave-linge-laveuse.php" </w:instrText>
        </w:r>
        <w:r w:rsidR="00D616F1"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separate"/>
        </w:r>
        <w:proofErr w:type="gramStart"/>
        <w:r w:rsidRPr="005A10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lave-linge</w:t>
        </w:r>
        <w:proofErr w:type="gramEnd"/>
        <w:r w:rsidRPr="005A10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: laveuse</w:t>
        </w:r>
        <w:r w:rsidR="00D616F1"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fldChar w:fldCharType="end"/>
        </w:r>
        <w:r w:rsidRPr="005A1020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br w:type="textWrapping" w:clear="all"/>
        </w:r>
      </w:ins>
    </w:p>
    <w:p w:rsidR="005A1020" w:rsidRPr="00DA3928" w:rsidRDefault="005A1020" w:rsidP="005A1020">
      <w:proofErr w:type="gramStart"/>
      <w:r>
        <w:lastRenderedPageBreak/>
        <w:t>2.TYPES</w:t>
      </w:r>
      <w:proofErr w:type="gramEnd"/>
      <w:r>
        <w:t xml:space="preserve"> DE LOGEMENT</w:t>
      </w:r>
    </w:p>
    <w:p w:rsidR="005A1020" w:rsidRPr="00DA3928" w:rsidRDefault="005A1020" w:rsidP="005A1020">
      <w:r w:rsidRPr="00DA3928">
        <w:t>- appartement: dans un immeuble, appartement dans un HLM</w:t>
      </w:r>
    </w:p>
    <w:p w:rsidR="005A1020" w:rsidRPr="00DA3928" w:rsidRDefault="005A1020" w:rsidP="005A1020">
      <w:r w:rsidRPr="00DA3928">
        <w:t>-chalet (à la montagne – au Québec)</w:t>
      </w:r>
    </w:p>
    <w:p w:rsidR="005A1020" w:rsidRPr="00DA3928" w:rsidRDefault="005A1020" w:rsidP="005A1020">
      <w:r w:rsidRPr="00DA3928">
        <w:t>-château</w:t>
      </w:r>
    </w:p>
    <w:p w:rsidR="005A1020" w:rsidRPr="00DA3928" w:rsidRDefault="005A1020" w:rsidP="005A1020">
      <w:r w:rsidRPr="00DA3928">
        <w:t>-pavillon (avec jardin)</w:t>
      </w:r>
    </w:p>
    <w:p w:rsidR="005A1020" w:rsidRPr="00DA3928" w:rsidRDefault="005A1020" w:rsidP="005A1020">
      <w:r w:rsidRPr="00DA3928">
        <w:t>-villa, villa jumelée</w:t>
      </w:r>
    </w:p>
    <w:p w:rsidR="005A1020" w:rsidRPr="00DA3928" w:rsidRDefault="005A1020" w:rsidP="005A1020">
      <w:r w:rsidRPr="00DA3928">
        <w:t>-SDF : sans domicile fixe</w:t>
      </w:r>
    </w:p>
    <w:p w:rsidR="005A1020" w:rsidRDefault="005A1020" w:rsidP="005A1020">
      <w:r w:rsidRPr="00DA3928">
        <w:t>-résidence principale/résidence secondaire</w:t>
      </w:r>
    </w:p>
    <w:p w:rsidR="005A1020" w:rsidRDefault="005A1020" w:rsidP="005A1020">
      <w:r>
        <w:t>-F2, F3 … : pièces fermées</w:t>
      </w:r>
    </w:p>
    <w:p w:rsidR="00D87AA5" w:rsidRDefault="00D87AA5" w:rsidP="005A1020">
      <w:proofErr w:type="gramStart"/>
      <w:r>
        <w:t>autres/</w:t>
      </w:r>
      <w:proofErr w:type="gramEnd"/>
      <w:r w:rsidRPr="00D87AA5">
        <w:rPr>
          <w:i/>
        </w:rPr>
        <w:t>Au Québec :</w:t>
      </w:r>
    </w:p>
    <w:p w:rsidR="00D87AA5" w:rsidRPr="00DA3928" w:rsidRDefault="00D87AA5" w:rsidP="00D87AA5">
      <w:pPr>
        <w:ind w:right="-285"/>
      </w:pPr>
      <w:r w:rsidRPr="00D87AA5">
        <w:rPr>
          <w:rFonts w:ascii="Lucida Sans Unicode" w:hAnsi="Lucida Sans Unicode" w:cs="Lucida Sans Unicode"/>
          <w:i/>
          <w:color w:val="3C3C3C"/>
          <w:sz w:val="18"/>
          <w:szCs w:val="18"/>
        </w:rPr>
        <w:t>Chalet = habitation rustique, presque toujours en région boisée et éloignée. Certains chalets sont aménagés comme des maisons et sont habitables à l'année. Souvent, un chalet n'a pas tous les services (égouts, aqueduc, ...) et la route d'accès n'est pas toujours bien déblayée l'hiver.</w:t>
      </w:r>
      <w:r w:rsidRPr="00D87AA5">
        <w:rPr>
          <w:rFonts w:ascii="Lucida Sans Unicode" w:hAnsi="Lucida Sans Unicode" w:cs="Lucida Sans Unicode"/>
          <w:i/>
          <w:color w:val="3C3C3C"/>
          <w:sz w:val="18"/>
          <w:szCs w:val="18"/>
        </w:rPr>
        <w:br/>
      </w:r>
      <w:r w:rsidRPr="00D87AA5">
        <w:rPr>
          <w:rFonts w:ascii="Lucida Sans Unicode" w:hAnsi="Lucida Sans Unicode" w:cs="Lucida Sans Unicode"/>
          <w:i/>
          <w:color w:val="3C3C3C"/>
          <w:sz w:val="18"/>
          <w:szCs w:val="18"/>
        </w:rPr>
        <w:br/>
        <w:t>Chalet 3 saisons = inhabitable l'hiver.</w:t>
      </w:r>
      <w:r>
        <w:rPr>
          <w:rFonts w:ascii="Lucida Sans Unicode" w:hAnsi="Lucida Sans Unicode" w:cs="Lucida Sans Unicode"/>
          <w:color w:val="3C3C3C"/>
          <w:sz w:val="18"/>
          <w:szCs w:val="18"/>
        </w:rPr>
        <w:br/>
      </w:r>
      <w:r>
        <w:rPr>
          <w:rFonts w:ascii="Lucida Sans Unicode" w:hAnsi="Lucida Sans Unicode" w:cs="Lucida Sans Unicode"/>
          <w:color w:val="3C3C3C"/>
          <w:sz w:val="18"/>
          <w:szCs w:val="18"/>
        </w:rPr>
        <w:br/>
        <w:t>Bungalow = maison unifamiliale généralement à 1 étage plus sous-sol. Ce sont les maisons de banlieue les plus courantes.</w:t>
      </w:r>
      <w:r>
        <w:rPr>
          <w:rFonts w:ascii="Lucida Sans Unicode" w:hAnsi="Lucida Sans Unicode" w:cs="Lucida Sans Unicode"/>
          <w:color w:val="3C3C3C"/>
          <w:sz w:val="18"/>
          <w:szCs w:val="18"/>
        </w:rPr>
        <w:br/>
      </w:r>
      <w:r>
        <w:rPr>
          <w:rFonts w:ascii="Lucida Sans Unicode" w:hAnsi="Lucida Sans Unicode" w:cs="Lucida Sans Unicode"/>
          <w:color w:val="3C3C3C"/>
          <w:sz w:val="18"/>
          <w:szCs w:val="18"/>
        </w:rPr>
        <w:br/>
      </w:r>
      <w:r w:rsidRPr="00D87AA5">
        <w:rPr>
          <w:rFonts w:ascii="Lucida Sans Unicode" w:hAnsi="Lucida Sans Unicode" w:cs="Lucida Sans Unicode"/>
          <w:i/>
          <w:color w:val="3C3C3C"/>
          <w:sz w:val="18"/>
          <w:szCs w:val="18"/>
        </w:rPr>
        <w:t>Cottage = petite maison de ville, unifamiliale, souvent à 2-3 étages.</w:t>
      </w:r>
      <w:r>
        <w:rPr>
          <w:rFonts w:ascii="Lucida Sans Unicode" w:hAnsi="Lucida Sans Unicode" w:cs="Lucida Sans Unicode"/>
          <w:color w:val="3C3C3C"/>
          <w:sz w:val="18"/>
          <w:szCs w:val="18"/>
        </w:rPr>
        <w:br/>
      </w:r>
      <w:r>
        <w:rPr>
          <w:rFonts w:ascii="Lucida Sans Unicode" w:hAnsi="Lucida Sans Unicode" w:cs="Lucida Sans Unicode"/>
          <w:color w:val="3C3C3C"/>
          <w:sz w:val="18"/>
          <w:szCs w:val="18"/>
        </w:rPr>
        <w:br/>
      </w:r>
      <w:r w:rsidRPr="00D87AA5">
        <w:rPr>
          <w:rFonts w:ascii="Lucida Sans Unicode" w:hAnsi="Lucida Sans Unicode" w:cs="Lucida Sans Unicode"/>
          <w:i/>
          <w:color w:val="3C3C3C"/>
          <w:sz w:val="18"/>
          <w:szCs w:val="18"/>
        </w:rPr>
        <w:t>Semi-détaché = maison unifamiliale à 1 ou 2 étages, partageant un mur mitoyen avec la maison voisine qui est son exacte copie.</w:t>
      </w:r>
      <w:r>
        <w:rPr>
          <w:rFonts w:ascii="Lucida Sans Unicode" w:hAnsi="Lucida Sans Unicode" w:cs="Lucida Sans Unicode"/>
          <w:color w:val="3C3C3C"/>
          <w:sz w:val="18"/>
          <w:szCs w:val="18"/>
        </w:rPr>
        <w:br/>
      </w:r>
      <w:r>
        <w:rPr>
          <w:rFonts w:ascii="Lucida Sans Unicode" w:hAnsi="Lucida Sans Unicode" w:cs="Lucida Sans Unicode"/>
          <w:color w:val="3C3C3C"/>
          <w:sz w:val="18"/>
          <w:szCs w:val="18"/>
        </w:rPr>
        <w:br/>
        <w:t>Maison en rangée = maison de ville étroite à 2 ou 3 étages partageant ses 2 murs extérieurs avec les maisons voisines.</w:t>
      </w:r>
      <w:r>
        <w:rPr>
          <w:rFonts w:ascii="Lucida Sans Unicode" w:hAnsi="Lucida Sans Unicode" w:cs="Lucida Sans Unicode"/>
          <w:color w:val="3C3C3C"/>
          <w:sz w:val="18"/>
          <w:szCs w:val="18"/>
        </w:rPr>
        <w:br/>
      </w:r>
      <w:r>
        <w:rPr>
          <w:rFonts w:ascii="Lucida Sans Unicode" w:hAnsi="Lucida Sans Unicode" w:cs="Lucida Sans Unicode"/>
          <w:color w:val="3C3C3C"/>
          <w:sz w:val="18"/>
          <w:szCs w:val="18"/>
        </w:rPr>
        <w:br/>
        <w:t xml:space="preserve">Duplex, triplex, </w:t>
      </w:r>
      <w:proofErr w:type="spellStart"/>
      <w:r>
        <w:rPr>
          <w:rFonts w:ascii="Lucida Sans Unicode" w:hAnsi="Lucida Sans Unicode" w:cs="Lucida Sans Unicode"/>
          <w:color w:val="3C3C3C"/>
          <w:sz w:val="18"/>
          <w:szCs w:val="18"/>
        </w:rPr>
        <w:t>quadriplex</w:t>
      </w:r>
      <w:proofErr w:type="spellEnd"/>
      <w:r>
        <w:rPr>
          <w:rFonts w:ascii="Lucida Sans Unicode" w:hAnsi="Lucida Sans Unicode" w:cs="Lucida Sans Unicode"/>
          <w:color w:val="3C3C3C"/>
          <w:sz w:val="18"/>
          <w:szCs w:val="18"/>
        </w:rPr>
        <w:t xml:space="preserve"> = petit immeuble à logements à 2, 3 ou 4 unités. Généralement, structure en bois. Le propriétaire habite souvent le premier étage.</w:t>
      </w:r>
      <w:r>
        <w:rPr>
          <w:rFonts w:ascii="Lucida Sans Unicode" w:hAnsi="Lucida Sans Unicode" w:cs="Lucida Sans Unicode"/>
          <w:color w:val="3C3C3C"/>
          <w:sz w:val="18"/>
          <w:szCs w:val="18"/>
        </w:rPr>
        <w:br/>
      </w:r>
      <w:r>
        <w:rPr>
          <w:rFonts w:ascii="Lucida Sans Unicode" w:hAnsi="Lucida Sans Unicode" w:cs="Lucida Sans Unicode"/>
          <w:color w:val="3C3C3C"/>
          <w:sz w:val="18"/>
          <w:szCs w:val="18"/>
        </w:rPr>
        <w:br/>
        <w:t>Maison = terme général, synonyme de "maison unifamiliale" ou "bungalow".</w:t>
      </w:r>
      <w:r>
        <w:rPr>
          <w:rFonts w:ascii="Lucida Sans Unicode" w:hAnsi="Lucida Sans Unicode" w:cs="Lucida Sans Unicode"/>
          <w:color w:val="3C3C3C"/>
          <w:sz w:val="18"/>
          <w:szCs w:val="18"/>
        </w:rPr>
        <w:br/>
      </w:r>
      <w:r>
        <w:rPr>
          <w:rFonts w:ascii="Lucida Sans Unicode" w:hAnsi="Lucida Sans Unicode" w:cs="Lucida Sans Unicode"/>
          <w:color w:val="3C3C3C"/>
          <w:sz w:val="18"/>
          <w:szCs w:val="18"/>
        </w:rPr>
        <w:br/>
      </w:r>
      <w:r w:rsidRPr="00D87AA5">
        <w:rPr>
          <w:rFonts w:ascii="Lucida Sans Unicode" w:hAnsi="Lucida Sans Unicode" w:cs="Lucida Sans Unicode"/>
          <w:i/>
          <w:color w:val="3C3C3C"/>
          <w:sz w:val="18"/>
          <w:szCs w:val="18"/>
        </w:rPr>
        <w:t xml:space="preserve">Condo, condominium, copropriété = appartement qu'on peut acheter, à condition de devenir </w:t>
      </w:r>
      <w:proofErr w:type="spellStart"/>
      <w:r w:rsidRPr="00D87AA5">
        <w:rPr>
          <w:rFonts w:ascii="Lucida Sans Unicode" w:hAnsi="Lucida Sans Unicode" w:cs="Lucida Sans Unicode"/>
          <w:i/>
          <w:color w:val="3C3C3C"/>
          <w:sz w:val="18"/>
          <w:szCs w:val="18"/>
        </w:rPr>
        <w:t>co-propriétaire</w:t>
      </w:r>
      <w:proofErr w:type="spellEnd"/>
      <w:r w:rsidRPr="00D87AA5">
        <w:rPr>
          <w:rFonts w:ascii="Lucida Sans Unicode" w:hAnsi="Lucida Sans Unicode" w:cs="Lucida Sans Unicode"/>
          <w:i/>
          <w:color w:val="3C3C3C"/>
          <w:sz w:val="18"/>
          <w:szCs w:val="18"/>
        </w:rPr>
        <w:t xml:space="preserve"> de l'immeuble avec les autres propriétaires. Géré comme une société, avec frais d'entretien partagés, budget et assemblée annuelle.</w:t>
      </w:r>
      <w:r>
        <w:rPr>
          <w:rFonts w:ascii="Lucida Sans Unicode" w:hAnsi="Lucida Sans Unicode" w:cs="Lucida Sans Unicode"/>
          <w:color w:val="3C3C3C"/>
          <w:sz w:val="18"/>
          <w:szCs w:val="18"/>
        </w:rPr>
        <w:br/>
      </w:r>
      <w:r>
        <w:rPr>
          <w:rFonts w:ascii="Lucida Sans Unicode" w:hAnsi="Lucida Sans Unicode" w:cs="Lucida Sans Unicode"/>
          <w:color w:val="3C3C3C"/>
          <w:sz w:val="18"/>
          <w:szCs w:val="18"/>
        </w:rPr>
        <w:br/>
      </w:r>
      <w:proofErr w:type="spellStart"/>
      <w:r w:rsidRPr="00D87AA5">
        <w:rPr>
          <w:rFonts w:ascii="Lucida Sans Unicode" w:hAnsi="Lucida Sans Unicode" w:cs="Lucida Sans Unicode"/>
          <w:i/>
          <w:color w:val="3C3C3C"/>
          <w:sz w:val="18"/>
          <w:szCs w:val="18"/>
        </w:rPr>
        <w:t>Bachelor</w:t>
      </w:r>
      <w:proofErr w:type="spellEnd"/>
      <w:r w:rsidRPr="00D87AA5">
        <w:rPr>
          <w:rFonts w:ascii="Lucida Sans Unicode" w:hAnsi="Lucida Sans Unicode" w:cs="Lucida Sans Unicode"/>
          <w:i/>
          <w:color w:val="3C3C3C"/>
          <w:sz w:val="18"/>
          <w:szCs w:val="18"/>
        </w:rPr>
        <w:t xml:space="preserve"> = sous-sol à louer ou mini-appartement à louer dans une maison normalement unifamiliale. Certains </w:t>
      </w:r>
      <w:proofErr w:type="spellStart"/>
      <w:r w:rsidRPr="00D87AA5">
        <w:rPr>
          <w:rFonts w:ascii="Lucida Sans Unicode" w:hAnsi="Lucida Sans Unicode" w:cs="Lucida Sans Unicode"/>
          <w:i/>
          <w:color w:val="3C3C3C"/>
          <w:sz w:val="18"/>
          <w:szCs w:val="18"/>
        </w:rPr>
        <w:t>bachelors</w:t>
      </w:r>
      <w:proofErr w:type="spellEnd"/>
      <w:r w:rsidRPr="00D87AA5">
        <w:rPr>
          <w:rFonts w:ascii="Lucida Sans Unicode" w:hAnsi="Lucida Sans Unicode" w:cs="Lucida Sans Unicode"/>
          <w:i/>
          <w:color w:val="3C3C3C"/>
          <w:sz w:val="18"/>
          <w:szCs w:val="18"/>
        </w:rPr>
        <w:t xml:space="preserve"> ont leur entrée privée.</w:t>
      </w:r>
      <w:r>
        <w:rPr>
          <w:rFonts w:ascii="Lucida Sans Unicode" w:hAnsi="Lucida Sans Unicode" w:cs="Lucida Sans Unicode"/>
          <w:color w:val="3C3C3C"/>
          <w:sz w:val="18"/>
          <w:szCs w:val="18"/>
        </w:rPr>
        <w:br/>
      </w:r>
      <w:r>
        <w:rPr>
          <w:rFonts w:ascii="Lucida Sans Unicode" w:hAnsi="Lucida Sans Unicode" w:cs="Lucida Sans Unicode"/>
          <w:color w:val="3C3C3C"/>
          <w:sz w:val="18"/>
          <w:szCs w:val="18"/>
        </w:rPr>
        <w:br/>
      </w:r>
      <w:r w:rsidRPr="00D87AA5">
        <w:rPr>
          <w:rFonts w:ascii="Lucida Sans Unicode" w:hAnsi="Lucida Sans Unicode" w:cs="Lucida Sans Unicode"/>
          <w:i/>
          <w:color w:val="3C3C3C"/>
          <w:sz w:val="18"/>
          <w:szCs w:val="18"/>
        </w:rPr>
        <w:t xml:space="preserve">1 1/2, 2 1/2, 3 1/2, 4 1/2, ... = appartements. Compter le nombre de pièces, la 1/2 pièce étant la salle </w:t>
      </w:r>
      <w:r w:rsidRPr="00D87AA5">
        <w:rPr>
          <w:rFonts w:ascii="Lucida Sans Unicode" w:hAnsi="Lucida Sans Unicode" w:cs="Lucida Sans Unicode"/>
          <w:i/>
          <w:color w:val="3C3C3C"/>
          <w:sz w:val="18"/>
          <w:szCs w:val="18"/>
        </w:rPr>
        <w:lastRenderedPageBreak/>
        <w:t>de bain. Les salles de bain sont souvent minuscules à Montréal, surtout dans les vieux appartements. Notez que le compte des pièces est assez élastique, que certaines pièces sont à "aire ouverte" et que cela ne prend pas en compte la superficie. Pour un couple qui veut être confortable, on recommande un 4 1/2 ou plus</w:t>
      </w:r>
    </w:p>
    <w:p w:rsidR="005A1020" w:rsidRPr="00DA3928" w:rsidRDefault="005A1020" w:rsidP="005A1020">
      <w:r>
        <w:t>3</w:t>
      </w:r>
      <w:r w:rsidRPr="00DA3928">
        <w:t xml:space="preserve">. </w:t>
      </w:r>
      <w:r w:rsidR="00D87AA5">
        <w:t>LOYER - COLOCATION</w:t>
      </w:r>
    </w:p>
    <w:p w:rsidR="005A1020" w:rsidRPr="00DA3928" w:rsidRDefault="005A1020" w:rsidP="005A1020">
      <w:proofErr w:type="gramStart"/>
      <w:r>
        <w:t>c</w:t>
      </w:r>
      <w:r w:rsidRPr="00DA3928">
        <w:t>olocation</w:t>
      </w:r>
      <w:proofErr w:type="gramEnd"/>
      <w:r w:rsidRPr="00DA3928">
        <w:t> : location en commun</w:t>
      </w:r>
      <w:r>
        <w:t xml:space="preserve"> (colocataires au/à la propriétaire)</w:t>
      </w:r>
    </w:p>
    <w:p w:rsidR="005A1020" w:rsidRPr="00DA3928" w:rsidRDefault="005A1020" w:rsidP="005A1020">
      <w:proofErr w:type="gramStart"/>
      <w:r>
        <w:t>l</w:t>
      </w:r>
      <w:r w:rsidRPr="00DA3928">
        <w:t>oyer</w:t>
      </w:r>
      <w:proofErr w:type="gramEnd"/>
      <w:r w:rsidRPr="00DA3928">
        <w:t> : à payer chaque mois</w:t>
      </w:r>
      <w:r>
        <w:t xml:space="preserve"> – contrat de bail</w:t>
      </w:r>
    </w:p>
    <w:p w:rsidR="005A1020" w:rsidRDefault="005A1020" w:rsidP="005A1020">
      <w:proofErr w:type="gramStart"/>
      <w:r>
        <w:t>c</w:t>
      </w:r>
      <w:r w:rsidRPr="00DA3928">
        <w:t>harges</w:t>
      </w:r>
      <w:proofErr w:type="gramEnd"/>
      <w:r w:rsidRPr="00DA3928">
        <w:t> : eau, électricité</w:t>
      </w:r>
    </w:p>
    <w:p w:rsidR="005A1020" w:rsidRPr="00DA3928" w:rsidRDefault="005A1020" w:rsidP="005A1020">
      <w:proofErr w:type="gramStart"/>
      <w:r>
        <w:t>caution</w:t>
      </w:r>
      <w:proofErr w:type="gramEnd"/>
      <w:r>
        <w:t> : payer en avance</w:t>
      </w:r>
    </w:p>
    <w:p w:rsidR="005A1020" w:rsidRDefault="00D87AA5" w:rsidP="00DA3928">
      <w:r>
        <w:t>4</w:t>
      </w:r>
      <w:r w:rsidR="005A1020">
        <w:t xml:space="preserve"> .ANNONCES</w:t>
      </w:r>
    </w:p>
    <w:p w:rsidR="005A1020" w:rsidRDefault="005A1020" w:rsidP="00DA3928">
      <w:r>
        <w:t>À vendre – À louer</w:t>
      </w:r>
    </w:p>
    <w:p w:rsidR="005A1020" w:rsidRDefault="005A1020" w:rsidP="005A1020">
      <w:pPr>
        <w:pStyle w:val="Prrafodelista"/>
        <w:numPr>
          <w:ilvl w:val="0"/>
          <w:numId w:val="11"/>
        </w:numPr>
      </w:pPr>
      <w:r>
        <w:t>En France</w:t>
      </w:r>
    </w:p>
    <w:p w:rsidR="005A1020" w:rsidRPr="005A1020" w:rsidRDefault="005A1020" w:rsidP="005A1020">
      <w:pPr>
        <w:spacing w:before="0" w:beforeAutospacing="0" w:after="0" w:afterAutospacing="0"/>
        <w:ind w:left="0" w:firstLine="0"/>
        <w:rPr>
          <w:rFonts w:ascii="Arial" w:eastAsia="Times New Roman" w:hAnsi="Arial" w:cs="Arial"/>
          <w:b/>
          <w:bCs/>
          <w:color w:val="FFFFFF"/>
          <w:sz w:val="27"/>
          <w:szCs w:val="27"/>
          <w:lang w:eastAsia="es-ES"/>
        </w:rPr>
      </w:pPr>
      <w:r w:rsidRPr="005A1020">
        <w:rPr>
          <w:rFonts w:ascii="Arial" w:eastAsia="Times New Roman" w:hAnsi="Arial" w:cs="Arial"/>
          <w:b/>
          <w:bCs/>
          <w:color w:val="FFFFFF"/>
          <w:sz w:val="27"/>
          <w:szCs w:val="27"/>
          <w:lang w:eastAsia="es-ES"/>
        </w:rPr>
        <w:t>Vidéos à la une</w:t>
      </w:r>
    </w:p>
    <w:p w:rsidR="005A1020" w:rsidRPr="005A1020" w:rsidRDefault="005A1020" w:rsidP="005A1020">
      <w:pPr>
        <w:shd w:val="clear" w:color="auto" w:fill="FFFFFF"/>
        <w:spacing w:before="0" w:beforeAutospacing="0" w:after="0" w:afterAutospacing="0"/>
        <w:ind w:left="0" w:firstLine="0"/>
        <w:jc w:val="center"/>
        <w:rPr>
          <w:rFonts w:ascii="Arial" w:eastAsia="Times New Roman" w:hAnsi="Arial" w:cs="Arial"/>
          <w:color w:val="595959"/>
          <w:sz w:val="18"/>
          <w:szCs w:val="18"/>
          <w:lang w:eastAsia="es-ES"/>
        </w:rPr>
      </w:pPr>
      <w:r>
        <w:rPr>
          <w:rFonts w:ascii="Arial" w:eastAsia="Times New Roman" w:hAnsi="Arial" w:cs="Arial"/>
          <w:b/>
          <w:bCs/>
          <w:noProof/>
          <w:color w:val="8B0013"/>
          <w:sz w:val="18"/>
          <w:szCs w:val="18"/>
          <w:lang w:val="es-ES" w:eastAsia="es-ES"/>
        </w:rPr>
        <w:drawing>
          <wp:inline distT="0" distB="0" distL="0" distR="0">
            <wp:extent cx="1466850" cy="1085850"/>
            <wp:effectExtent l="19050" t="0" r="0" b="0"/>
            <wp:docPr id="47" name="Imagen 47" descr="Uzès (30) - Vente Villa - Prix: 699 000 &amp;amp;euro; - Villa d'architecte très contemporaine, piscine, pompe à chaleur, béton ciré, terrain boisé">
              <a:hlinkClick xmlns:a="http://schemas.openxmlformats.org/drawingml/2006/main" r:id="rId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Uzès (30) - Vente Villa - Prix: 699 000 &amp;amp;euro; - Villa d'architecte très contemporaine, piscine, pompe à chaleur, béton ciré, terrain boisé">
                      <a:hlinkClick r:id="rId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1020">
        <w:rPr>
          <w:rFonts w:ascii="Arial" w:eastAsia="Times New Roman" w:hAnsi="Arial" w:cs="Arial"/>
          <w:color w:val="595959"/>
          <w:sz w:val="18"/>
          <w:szCs w:val="18"/>
          <w:lang w:eastAsia="es-ES"/>
        </w:rPr>
        <w:br/>
      </w:r>
      <w:hyperlink r:id="rId54" w:history="1">
        <w:r w:rsidRPr="005A1020">
          <w:rPr>
            <w:rFonts w:ascii="Arial" w:eastAsia="Times New Roman" w:hAnsi="Arial" w:cs="Arial"/>
            <w:b/>
            <w:bCs/>
            <w:color w:val="8B0013"/>
            <w:sz w:val="18"/>
            <w:szCs w:val="18"/>
            <w:u w:val="single"/>
            <w:lang w:eastAsia="es-ES"/>
          </w:rPr>
          <w:t>Uzès (30) - Vente Villa - Prix: 699 000 &amp;euro; - Villa d'architecte très contemporaine, piscine, pompe à chaleur, béton ciré, terrain boisé</w:t>
        </w:r>
      </w:hyperlink>
      <w:r w:rsidRPr="005A1020">
        <w:rPr>
          <w:rFonts w:ascii="Arial" w:eastAsia="Times New Roman" w:hAnsi="Arial" w:cs="Arial"/>
          <w:color w:val="595959"/>
          <w:sz w:val="18"/>
          <w:szCs w:val="18"/>
          <w:lang w:eastAsia="es-ES"/>
        </w:rPr>
        <w:t xml:space="preserve"> </w:t>
      </w:r>
    </w:p>
    <w:p w:rsidR="005A1020" w:rsidRPr="005A1020" w:rsidRDefault="005A1020" w:rsidP="005A1020">
      <w:pPr>
        <w:shd w:val="clear" w:color="auto" w:fill="FFFFFF"/>
        <w:spacing w:before="0" w:beforeAutospacing="0" w:after="0" w:afterAutospacing="0"/>
        <w:ind w:left="0" w:firstLine="0"/>
        <w:jc w:val="center"/>
        <w:rPr>
          <w:rFonts w:ascii="Arial" w:eastAsia="Times New Roman" w:hAnsi="Arial" w:cs="Arial"/>
          <w:color w:val="595959"/>
          <w:sz w:val="18"/>
          <w:szCs w:val="18"/>
          <w:lang w:eastAsia="es-ES"/>
        </w:rPr>
      </w:pPr>
      <w:r>
        <w:rPr>
          <w:rFonts w:ascii="Arial" w:eastAsia="Times New Roman" w:hAnsi="Arial" w:cs="Arial"/>
          <w:b/>
          <w:bCs/>
          <w:noProof/>
          <w:color w:val="8B0013"/>
          <w:sz w:val="18"/>
          <w:szCs w:val="18"/>
          <w:lang w:val="es-ES" w:eastAsia="es-ES"/>
        </w:rPr>
        <w:drawing>
          <wp:inline distT="0" distB="0" distL="0" distR="0">
            <wp:extent cx="1466850" cy="1085850"/>
            <wp:effectExtent l="19050" t="0" r="0" b="0"/>
            <wp:docPr id="48" name="Imagen 48" descr="POMMIERS - maison avec piscine - pool-house - vue sur collines - 2 chambres - avec suite parentale (69) - Vente Villa - Prix: 499 000 &amp;amp;euro; - côté beaujolais - au calme, récent - mezzanine - garage - cave a vins">
              <a:hlinkClick xmlns:a="http://schemas.openxmlformats.org/drawingml/2006/main" r:id="rId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POMMIERS - maison avec piscine - pool-house - vue sur collines - 2 chambres - avec suite parentale (69) - Vente Villa - Prix: 499 000 &amp;amp;euro; - côté beaujolais - au calme, récent - mezzanine - garage - cave a vins">
                      <a:hlinkClick r:id="rId5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1020">
        <w:rPr>
          <w:rFonts w:ascii="Arial" w:eastAsia="Times New Roman" w:hAnsi="Arial" w:cs="Arial"/>
          <w:color w:val="595959"/>
          <w:sz w:val="18"/>
          <w:szCs w:val="18"/>
          <w:lang w:eastAsia="es-ES"/>
        </w:rPr>
        <w:br/>
      </w:r>
      <w:hyperlink r:id="rId57" w:history="1">
        <w:r w:rsidRPr="005A1020">
          <w:rPr>
            <w:rFonts w:ascii="Arial" w:eastAsia="Times New Roman" w:hAnsi="Arial" w:cs="Arial"/>
            <w:b/>
            <w:bCs/>
            <w:color w:val="8B0013"/>
            <w:sz w:val="18"/>
            <w:szCs w:val="18"/>
            <w:u w:val="single"/>
            <w:lang w:eastAsia="es-ES"/>
          </w:rPr>
          <w:t>POMMIERS - maison avec piscine - pool-house - vue sur collines - 2 chambres - avec suite parentale (69) - Vente Villa - Prix: 499 000 &amp;euro; - côté beaujolais - au calme, récent - mezzanine - garage - cave a vins</w:t>
        </w:r>
      </w:hyperlink>
      <w:r w:rsidRPr="005A1020">
        <w:rPr>
          <w:rFonts w:ascii="Arial" w:eastAsia="Times New Roman" w:hAnsi="Arial" w:cs="Arial"/>
          <w:color w:val="595959"/>
          <w:sz w:val="18"/>
          <w:szCs w:val="18"/>
          <w:lang w:eastAsia="es-ES"/>
        </w:rPr>
        <w:t xml:space="preserve"> </w:t>
      </w:r>
    </w:p>
    <w:p w:rsidR="005A1020" w:rsidRPr="005A1020" w:rsidRDefault="005A1020" w:rsidP="005A1020">
      <w:pPr>
        <w:shd w:val="clear" w:color="auto" w:fill="FFFFFF"/>
        <w:spacing w:before="0" w:beforeAutospacing="0" w:after="0" w:afterAutospacing="0"/>
        <w:ind w:left="0" w:firstLine="0"/>
        <w:jc w:val="center"/>
        <w:rPr>
          <w:rFonts w:ascii="Arial" w:eastAsia="Times New Roman" w:hAnsi="Arial" w:cs="Arial"/>
          <w:color w:val="595959"/>
          <w:sz w:val="18"/>
          <w:szCs w:val="18"/>
          <w:lang w:eastAsia="es-ES"/>
        </w:rPr>
      </w:pPr>
      <w:r>
        <w:rPr>
          <w:rFonts w:ascii="Arial" w:eastAsia="Times New Roman" w:hAnsi="Arial" w:cs="Arial"/>
          <w:b/>
          <w:bCs/>
          <w:noProof/>
          <w:color w:val="8B0013"/>
          <w:sz w:val="18"/>
          <w:szCs w:val="18"/>
          <w:lang w:val="es-ES" w:eastAsia="es-ES"/>
        </w:rPr>
        <w:drawing>
          <wp:inline distT="0" distB="0" distL="0" distR="0">
            <wp:extent cx="1466850" cy="1085850"/>
            <wp:effectExtent l="19050" t="0" r="0" b="0"/>
            <wp:docPr id="49" name="Imagen 49" descr="DAX (40) - Vente Maison - Prix: 355300 € - Maison landaise aux portes de dax,terrain 5000m2,Surface habitable 150m2,5 chambres,avec Dépendances">
              <a:hlinkClick xmlns:a="http://schemas.openxmlformats.org/drawingml/2006/main" r:id="rId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DAX (40) - Vente Maison - Prix: 355300 € - Maison landaise aux portes de dax,terrain 5000m2,Surface habitable 150m2,5 chambres,avec Dépendances">
                      <a:hlinkClick r:id="rId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1020">
        <w:rPr>
          <w:rFonts w:ascii="Arial" w:eastAsia="Times New Roman" w:hAnsi="Arial" w:cs="Arial"/>
          <w:color w:val="595959"/>
          <w:sz w:val="18"/>
          <w:szCs w:val="18"/>
          <w:lang w:eastAsia="es-ES"/>
        </w:rPr>
        <w:br/>
      </w:r>
      <w:hyperlink r:id="rId60" w:history="1">
        <w:r w:rsidRPr="005A1020">
          <w:rPr>
            <w:rFonts w:ascii="Arial" w:eastAsia="Times New Roman" w:hAnsi="Arial" w:cs="Arial"/>
            <w:b/>
            <w:bCs/>
            <w:color w:val="8B0013"/>
            <w:sz w:val="18"/>
            <w:szCs w:val="18"/>
            <w:u w:val="single"/>
            <w:lang w:eastAsia="es-ES"/>
          </w:rPr>
          <w:t xml:space="preserve">DAX (40) - Vente Maison - Prix: 355300 € - Maison landaise aux portes de </w:t>
        </w:r>
        <w:proofErr w:type="spellStart"/>
        <w:r w:rsidRPr="005A1020">
          <w:rPr>
            <w:rFonts w:ascii="Arial" w:eastAsia="Times New Roman" w:hAnsi="Arial" w:cs="Arial"/>
            <w:b/>
            <w:bCs/>
            <w:color w:val="8B0013"/>
            <w:sz w:val="18"/>
            <w:szCs w:val="18"/>
            <w:u w:val="single"/>
            <w:lang w:eastAsia="es-ES"/>
          </w:rPr>
          <w:t>dax</w:t>
        </w:r>
        <w:proofErr w:type="gramStart"/>
        <w:r w:rsidRPr="005A1020">
          <w:rPr>
            <w:rFonts w:ascii="Arial" w:eastAsia="Times New Roman" w:hAnsi="Arial" w:cs="Arial"/>
            <w:b/>
            <w:bCs/>
            <w:color w:val="8B0013"/>
            <w:sz w:val="18"/>
            <w:szCs w:val="18"/>
            <w:u w:val="single"/>
            <w:lang w:eastAsia="es-ES"/>
          </w:rPr>
          <w:t>,terrain</w:t>
        </w:r>
        <w:proofErr w:type="spellEnd"/>
        <w:proofErr w:type="gramEnd"/>
        <w:r w:rsidRPr="005A1020">
          <w:rPr>
            <w:rFonts w:ascii="Arial" w:eastAsia="Times New Roman" w:hAnsi="Arial" w:cs="Arial"/>
            <w:b/>
            <w:bCs/>
            <w:color w:val="8B0013"/>
            <w:sz w:val="18"/>
            <w:szCs w:val="18"/>
            <w:u w:val="single"/>
            <w:lang w:eastAsia="es-ES"/>
          </w:rPr>
          <w:t xml:space="preserve"> 5000m2,Surface habitable 150m2,5 </w:t>
        </w:r>
        <w:proofErr w:type="spellStart"/>
        <w:r w:rsidRPr="005A1020">
          <w:rPr>
            <w:rFonts w:ascii="Arial" w:eastAsia="Times New Roman" w:hAnsi="Arial" w:cs="Arial"/>
            <w:b/>
            <w:bCs/>
            <w:color w:val="8B0013"/>
            <w:sz w:val="18"/>
            <w:szCs w:val="18"/>
            <w:u w:val="single"/>
            <w:lang w:eastAsia="es-ES"/>
          </w:rPr>
          <w:t>chambres,avec</w:t>
        </w:r>
        <w:proofErr w:type="spellEnd"/>
        <w:r w:rsidRPr="005A1020">
          <w:rPr>
            <w:rFonts w:ascii="Arial" w:eastAsia="Times New Roman" w:hAnsi="Arial" w:cs="Arial"/>
            <w:b/>
            <w:bCs/>
            <w:color w:val="8B0013"/>
            <w:sz w:val="18"/>
            <w:szCs w:val="18"/>
            <w:u w:val="single"/>
            <w:lang w:eastAsia="es-ES"/>
          </w:rPr>
          <w:t xml:space="preserve"> Dépendances</w:t>
        </w:r>
      </w:hyperlink>
      <w:r w:rsidRPr="005A1020">
        <w:rPr>
          <w:rFonts w:ascii="Arial" w:eastAsia="Times New Roman" w:hAnsi="Arial" w:cs="Arial"/>
          <w:color w:val="595959"/>
          <w:sz w:val="18"/>
          <w:szCs w:val="18"/>
          <w:lang w:eastAsia="es-ES"/>
        </w:rPr>
        <w:t xml:space="preserve"> </w:t>
      </w:r>
    </w:p>
    <w:p w:rsidR="005A1020" w:rsidRPr="005A1020" w:rsidRDefault="005A1020" w:rsidP="005A1020">
      <w:pPr>
        <w:shd w:val="clear" w:color="auto" w:fill="FFFFFF"/>
        <w:spacing w:before="0" w:beforeAutospacing="0" w:after="0" w:afterAutospacing="0"/>
        <w:ind w:left="0" w:firstLine="0"/>
        <w:jc w:val="center"/>
        <w:rPr>
          <w:rFonts w:ascii="Arial" w:eastAsia="Times New Roman" w:hAnsi="Arial" w:cs="Arial"/>
          <w:color w:val="595959"/>
          <w:sz w:val="18"/>
          <w:szCs w:val="18"/>
          <w:lang w:eastAsia="es-ES"/>
        </w:rPr>
      </w:pPr>
      <w:r>
        <w:rPr>
          <w:rFonts w:ascii="Arial" w:eastAsia="Times New Roman" w:hAnsi="Arial" w:cs="Arial"/>
          <w:noProof/>
          <w:color w:val="0000FF"/>
          <w:sz w:val="18"/>
          <w:szCs w:val="18"/>
          <w:lang w:val="es-ES" w:eastAsia="es-ES"/>
        </w:rPr>
        <w:lastRenderedPageBreak/>
        <w:drawing>
          <wp:inline distT="0" distB="0" distL="0" distR="0">
            <wp:extent cx="1466850" cy="1085850"/>
            <wp:effectExtent l="19050" t="0" r="0" b="0"/>
            <wp:docPr id="50" name="Imagen 50" descr="ODENAS (69) - Vente Villa - Prix: 230 000 &amp;amp;euro; - Villa Beaujolaise">
              <a:hlinkClick xmlns:a="http://schemas.openxmlformats.org/drawingml/2006/main" r:id="rId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ODENAS (69) - Vente Villa - Prix: 230 000 &amp;amp;euro; - Villa Beaujolaise">
                      <a:hlinkClick r:id="rId6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1020">
        <w:rPr>
          <w:rFonts w:ascii="Arial" w:eastAsia="Times New Roman" w:hAnsi="Arial" w:cs="Arial"/>
          <w:color w:val="595959"/>
          <w:sz w:val="18"/>
          <w:szCs w:val="18"/>
          <w:lang w:eastAsia="es-ES"/>
        </w:rPr>
        <w:br/>
      </w:r>
      <w:r w:rsidRPr="005A1020">
        <w:rPr>
          <w:rFonts w:ascii="Arial" w:eastAsia="Times New Roman" w:hAnsi="Arial" w:cs="Arial"/>
          <w:color w:val="0000FF"/>
          <w:sz w:val="18"/>
          <w:u w:val="single"/>
          <w:lang w:eastAsia="es-ES"/>
        </w:rPr>
        <w:t xml:space="preserve">ODENAS (69) - Vente Villa - Prix: 230 000 &amp;euro; - Villa </w:t>
      </w:r>
      <w:proofErr w:type="spellStart"/>
      <w:r w:rsidRPr="005A1020">
        <w:rPr>
          <w:rFonts w:ascii="Arial" w:eastAsia="Times New Roman" w:hAnsi="Arial" w:cs="Arial"/>
          <w:color w:val="0000FF"/>
          <w:sz w:val="18"/>
          <w:u w:val="single"/>
          <w:lang w:eastAsia="es-ES"/>
        </w:rPr>
        <w:t>Beaujolaise</w:t>
      </w:r>
      <w:proofErr w:type="spellEnd"/>
    </w:p>
    <w:p w:rsidR="005A1020" w:rsidRPr="005A1020" w:rsidRDefault="005A1020" w:rsidP="005A1020">
      <w:pPr>
        <w:shd w:val="clear" w:color="auto" w:fill="FFFFFF"/>
        <w:spacing w:before="0" w:beforeAutospacing="0" w:after="0" w:afterAutospacing="0" w:line="15" w:lineRule="atLeast"/>
        <w:ind w:left="0" w:firstLine="0"/>
        <w:rPr>
          <w:rFonts w:ascii="Arial" w:eastAsia="Times New Roman" w:hAnsi="Arial" w:cs="Arial"/>
          <w:color w:val="595959"/>
          <w:sz w:val="2"/>
          <w:szCs w:val="2"/>
          <w:lang w:eastAsia="es-ES"/>
        </w:rPr>
      </w:pPr>
      <w:r w:rsidRPr="005A1020">
        <w:rPr>
          <w:rFonts w:ascii="Arial" w:eastAsia="Times New Roman" w:hAnsi="Arial" w:cs="Arial"/>
          <w:color w:val="595959"/>
          <w:sz w:val="2"/>
          <w:szCs w:val="2"/>
          <w:lang w:eastAsia="es-ES"/>
        </w:rPr>
        <w:t> </w:t>
      </w:r>
    </w:p>
    <w:p w:rsidR="005A1020" w:rsidRPr="005A1020" w:rsidRDefault="005A1020" w:rsidP="005A1020">
      <w:pPr>
        <w:shd w:val="clear" w:color="auto" w:fill="FFFFFF"/>
        <w:spacing w:before="0" w:beforeAutospacing="0" w:after="0" w:afterAutospacing="0"/>
        <w:ind w:left="0" w:firstLine="0"/>
        <w:jc w:val="center"/>
        <w:rPr>
          <w:rFonts w:ascii="Arial" w:eastAsia="Times New Roman" w:hAnsi="Arial" w:cs="Arial"/>
          <w:color w:val="595959"/>
          <w:sz w:val="18"/>
          <w:szCs w:val="18"/>
          <w:lang w:eastAsia="es-ES"/>
        </w:rPr>
      </w:pPr>
      <w:r>
        <w:rPr>
          <w:rFonts w:ascii="Arial" w:eastAsia="Times New Roman" w:hAnsi="Arial" w:cs="Arial"/>
          <w:b/>
          <w:bCs/>
          <w:noProof/>
          <w:color w:val="8B0013"/>
          <w:sz w:val="18"/>
          <w:szCs w:val="18"/>
          <w:lang w:val="es-ES" w:eastAsia="es-ES"/>
        </w:rPr>
        <w:drawing>
          <wp:inline distT="0" distB="0" distL="0" distR="0">
            <wp:extent cx="1466850" cy="1085850"/>
            <wp:effectExtent l="19050" t="0" r="0" b="0"/>
            <wp:docPr id="51" name="Imagen 51" descr="Toulon (83) - Achat Appartement - Prix: 389900 &amp;amp;euro; - VENTE APPARTEMENT NEUF TOULON  PROCHE FARON T3 85 M2 VUE DEGAGEE COTE MER TERRASSE 56 M2 BALCON 7 M2">
              <a:hlinkClick xmlns:a="http://schemas.openxmlformats.org/drawingml/2006/main" r:id="rId6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Toulon (83) - Achat Appartement - Prix: 389900 &amp;amp;euro; - VENTE APPARTEMENT NEUF TOULON  PROCHE FARON T3 85 M2 VUE DEGAGEE COTE MER TERRASSE 56 M2 BALCON 7 M2">
                      <a:hlinkClick r:id="rId6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1020">
        <w:rPr>
          <w:rFonts w:ascii="Arial" w:eastAsia="Times New Roman" w:hAnsi="Arial" w:cs="Arial"/>
          <w:color w:val="595959"/>
          <w:sz w:val="18"/>
          <w:szCs w:val="18"/>
          <w:lang w:eastAsia="es-ES"/>
        </w:rPr>
        <w:br/>
      </w:r>
      <w:hyperlink r:id="rId65" w:history="1">
        <w:r w:rsidRPr="005A1020">
          <w:rPr>
            <w:rFonts w:ascii="Arial" w:eastAsia="Times New Roman" w:hAnsi="Arial" w:cs="Arial"/>
            <w:b/>
            <w:bCs/>
            <w:color w:val="8B0013"/>
            <w:sz w:val="18"/>
            <w:szCs w:val="18"/>
            <w:u w:val="single"/>
            <w:lang w:eastAsia="es-ES"/>
          </w:rPr>
          <w:t>Toulon (83) - Achat Appartement - Prix: 389900 &amp;euro; - VENTE APPARTEMENT NEUF TOULON PROCHE FARON T3 85 M2 VUE DEGAGEE COTE MER TERRASSE 56 M2 BALCON 7 M2</w:t>
        </w:r>
      </w:hyperlink>
      <w:r w:rsidRPr="005A1020">
        <w:rPr>
          <w:rFonts w:ascii="Arial" w:eastAsia="Times New Roman" w:hAnsi="Arial" w:cs="Arial"/>
          <w:color w:val="595959"/>
          <w:sz w:val="18"/>
          <w:szCs w:val="18"/>
          <w:lang w:eastAsia="es-ES"/>
        </w:rPr>
        <w:t xml:space="preserve"> </w:t>
      </w:r>
    </w:p>
    <w:p w:rsidR="005A1020" w:rsidRPr="005A1020" w:rsidRDefault="005A1020" w:rsidP="005A1020">
      <w:pPr>
        <w:shd w:val="clear" w:color="auto" w:fill="FFFFFF"/>
        <w:spacing w:before="0" w:beforeAutospacing="0" w:after="0" w:afterAutospacing="0"/>
        <w:ind w:left="0" w:firstLine="0"/>
        <w:jc w:val="center"/>
        <w:rPr>
          <w:rFonts w:ascii="Arial" w:eastAsia="Times New Roman" w:hAnsi="Arial" w:cs="Arial"/>
          <w:color w:val="595959"/>
          <w:sz w:val="18"/>
          <w:szCs w:val="18"/>
          <w:lang w:eastAsia="es-ES"/>
        </w:rPr>
      </w:pPr>
      <w:r>
        <w:rPr>
          <w:rFonts w:ascii="Arial" w:eastAsia="Times New Roman" w:hAnsi="Arial" w:cs="Arial"/>
          <w:b/>
          <w:bCs/>
          <w:noProof/>
          <w:color w:val="8B0013"/>
          <w:sz w:val="18"/>
          <w:szCs w:val="18"/>
          <w:lang w:val="es-ES" w:eastAsia="es-ES"/>
        </w:rPr>
        <w:drawing>
          <wp:inline distT="0" distB="0" distL="0" distR="0">
            <wp:extent cx="1466850" cy="1085850"/>
            <wp:effectExtent l="19050" t="0" r="0" b="0"/>
            <wp:docPr id="52" name="Imagen 52" descr="SAINT ETIENNE DE CROSSEY - garage double et cave (38) - Vente Maison - Prix: 850000 &amp;amp;euro; - Maison d'architecte avec piscine intérieure - proche gare et axes- avec terrain paysagé - plain pied">
              <a:hlinkClick xmlns:a="http://schemas.openxmlformats.org/drawingml/2006/main" r:id="rId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SAINT ETIENNE DE CROSSEY - garage double et cave (38) - Vente Maison - Prix: 850000 &amp;amp;euro; - Maison d'architecte avec piscine intérieure - proche gare et axes- avec terrain paysagé - plain pied">
                      <a:hlinkClick r:id="rId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1020">
        <w:rPr>
          <w:rFonts w:ascii="Arial" w:eastAsia="Times New Roman" w:hAnsi="Arial" w:cs="Arial"/>
          <w:color w:val="595959"/>
          <w:sz w:val="18"/>
          <w:szCs w:val="18"/>
          <w:lang w:eastAsia="es-ES"/>
        </w:rPr>
        <w:br/>
      </w:r>
      <w:hyperlink r:id="rId68" w:history="1">
        <w:r w:rsidRPr="005A1020">
          <w:rPr>
            <w:rFonts w:ascii="Arial" w:eastAsia="Times New Roman" w:hAnsi="Arial" w:cs="Arial"/>
            <w:b/>
            <w:bCs/>
            <w:color w:val="8B0013"/>
            <w:sz w:val="18"/>
            <w:szCs w:val="18"/>
            <w:u w:val="single"/>
            <w:lang w:eastAsia="es-ES"/>
          </w:rPr>
          <w:t>SAINT ETIENNE DE CROSSEY - garage double et cave (38) - Vente Maison - Prix: 850000 &amp;euro; - Maison d'architecte avec piscine intérieure - proche gare et axes- avec terrain paysagé - plain pied</w:t>
        </w:r>
      </w:hyperlink>
      <w:r w:rsidRPr="005A1020">
        <w:rPr>
          <w:rFonts w:ascii="Arial" w:eastAsia="Times New Roman" w:hAnsi="Arial" w:cs="Arial"/>
          <w:color w:val="595959"/>
          <w:sz w:val="18"/>
          <w:szCs w:val="18"/>
          <w:lang w:eastAsia="es-ES"/>
        </w:rPr>
        <w:t xml:space="preserve"> </w:t>
      </w:r>
    </w:p>
    <w:p w:rsidR="005A1020" w:rsidRPr="005A1020" w:rsidRDefault="005A1020" w:rsidP="005A1020">
      <w:pPr>
        <w:shd w:val="clear" w:color="auto" w:fill="FFFFFF"/>
        <w:spacing w:before="0" w:beforeAutospacing="0" w:after="0" w:afterAutospacing="0"/>
        <w:ind w:left="0" w:firstLine="0"/>
        <w:jc w:val="center"/>
        <w:rPr>
          <w:rFonts w:ascii="Arial" w:eastAsia="Times New Roman" w:hAnsi="Arial" w:cs="Arial"/>
          <w:color w:val="595959"/>
          <w:sz w:val="18"/>
          <w:szCs w:val="18"/>
          <w:lang w:eastAsia="es-ES"/>
        </w:rPr>
      </w:pPr>
      <w:r>
        <w:rPr>
          <w:rFonts w:ascii="Arial" w:eastAsia="Times New Roman" w:hAnsi="Arial" w:cs="Arial"/>
          <w:b/>
          <w:bCs/>
          <w:noProof/>
          <w:color w:val="8B0013"/>
          <w:sz w:val="18"/>
          <w:szCs w:val="18"/>
          <w:lang w:val="es-ES" w:eastAsia="es-ES"/>
        </w:rPr>
        <w:drawing>
          <wp:inline distT="0" distB="0" distL="0" distR="0">
            <wp:extent cx="1466850" cy="1085850"/>
            <wp:effectExtent l="19050" t="0" r="0" b="0"/>
            <wp:docPr id="53" name="Imagen 53" descr="LORGUES - n°5213 (83) - Vente Villa - Prix: 1 451 000 &amp;amp;euro; - 5 pièces - T5 / F5 - 4 chambres - avec mezzanine - piscine - Maison neuve - de plain pied">
              <a:hlinkClick xmlns:a="http://schemas.openxmlformats.org/drawingml/2006/main" r:id="rId6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LORGUES - n°5213 (83) - Vente Villa - Prix: 1 451 000 &amp;amp;euro; - 5 pièces - T5 / F5 - 4 chambres - avec mezzanine - piscine - Maison neuve - de plain pied">
                      <a:hlinkClick r:id="rId6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1020">
        <w:rPr>
          <w:rFonts w:ascii="Arial" w:eastAsia="Times New Roman" w:hAnsi="Arial" w:cs="Arial"/>
          <w:color w:val="595959"/>
          <w:sz w:val="18"/>
          <w:szCs w:val="18"/>
          <w:lang w:eastAsia="es-ES"/>
        </w:rPr>
        <w:br/>
      </w:r>
      <w:hyperlink r:id="rId71" w:history="1">
        <w:r w:rsidRPr="005A1020">
          <w:rPr>
            <w:rFonts w:ascii="Arial" w:eastAsia="Times New Roman" w:hAnsi="Arial" w:cs="Arial"/>
            <w:b/>
            <w:bCs/>
            <w:color w:val="8B0013"/>
            <w:sz w:val="18"/>
            <w:szCs w:val="18"/>
            <w:u w:val="single"/>
            <w:lang w:eastAsia="es-ES"/>
          </w:rPr>
          <w:t>LORGUES - n°5213 (83) - Vente Villa - Prix: 1 451 000 &amp;euro; - 5 pièces - T5 / F5 - 4 chambres - avec mezzanine - piscine - Maison neuve - de plain pied</w:t>
        </w:r>
      </w:hyperlink>
      <w:r w:rsidRPr="005A1020">
        <w:rPr>
          <w:rFonts w:ascii="Arial" w:eastAsia="Times New Roman" w:hAnsi="Arial" w:cs="Arial"/>
          <w:color w:val="595959"/>
          <w:sz w:val="18"/>
          <w:szCs w:val="18"/>
          <w:lang w:eastAsia="es-ES"/>
        </w:rPr>
        <w:t xml:space="preserve"> </w:t>
      </w:r>
    </w:p>
    <w:p w:rsidR="005A1020" w:rsidRPr="005A1020" w:rsidRDefault="005A1020" w:rsidP="005A1020">
      <w:pPr>
        <w:shd w:val="clear" w:color="auto" w:fill="FFFFFF"/>
        <w:spacing w:before="0" w:beforeAutospacing="0" w:after="0" w:afterAutospacing="0"/>
        <w:ind w:left="0" w:firstLine="0"/>
        <w:jc w:val="center"/>
        <w:rPr>
          <w:rFonts w:ascii="Arial" w:eastAsia="Times New Roman" w:hAnsi="Arial" w:cs="Arial"/>
          <w:color w:val="595959"/>
          <w:sz w:val="18"/>
          <w:szCs w:val="18"/>
          <w:lang w:eastAsia="es-ES"/>
        </w:rPr>
      </w:pPr>
      <w:r>
        <w:rPr>
          <w:rFonts w:ascii="Arial" w:eastAsia="Times New Roman" w:hAnsi="Arial" w:cs="Arial"/>
          <w:noProof/>
          <w:color w:val="0000FF"/>
          <w:sz w:val="18"/>
          <w:szCs w:val="18"/>
          <w:lang w:val="es-ES" w:eastAsia="es-ES"/>
        </w:rPr>
        <w:drawing>
          <wp:inline distT="0" distB="0" distL="0" distR="0">
            <wp:extent cx="1466850" cy="1085850"/>
            <wp:effectExtent l="19050" t="0" r="0" b="0"/>
            <wp:docPr id="54" name="Imagen 54" descr="LUNEL - VILLA - 94 m2 - 4 Chambres - Terrain 160 m2 - Vente Villa LUNEL (34) - Vente Villa - Prix: 199000 &amp;amp;euro; - IMMOBILIER LUNEL - Achat Villa Lunel - Villa avec terrain - Achat/Vente LUNEL - 34400 LUNEL">
              <a:hlinkClick xmlns:a="http://schemas.openxmlformats.org/drawingml/2006/main" r:id="rId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LUNEL - VILLA - 94 m2 - 4 Chambres - Terrain 160 m2 - Vente Villa LUNEL (34) - Vente Villa - Prix: 199000 &amp;amp;euro; - IMMOBILIER LUNEL - Achat Villa Lunel - Villa avec terrain - Achat/Vente LUNEL - 34400 LUNEL">
                      <a:hlinkClick r:id="rId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1020">
        <w:rPr>
          <w:rFonts w:ascii="Arial" w:eastAsia="Times New Roman" w:hAnsi="Arial" w:cs="Arial"/>
          <w:color w:val="595959"/>
          <w:sz w:val="18"/>
          <w:szCs w:val="18"/>
          <w:lang w:eastAsia="es-ES"/>
        </w:rPr>
        <w:br/>
      </w:r>
      <w:hyperlink r:id="rId74" w:history="1">
        <w:r w:rsidRPr="005A1020">
          <w:rPr>
            <w:rFonts w:ascii="Arial" w:eastAsia="Times New Roman" w:hAnsi="Arial" w:cs="Arial"/>
            <w:color w:val="0000FF"/>
            <w:sz w:val="18"/>
            <w:u w:val="single"/>
            <w:lang w:eastAsia="es-ES"/>
          </w:rPr>
          <w:t>LUNEL - VILLA - 94 m2 - 4 Chambres - Terrain 160 m2 - Vente Villa LUNEL (34) - Vente Villa - Prix: 199000 &amp;euro; - IMMOBILIER LUNEL - Achat Villa Lunel - Villa avec terrain - Achat/Vente LUNEL - 34400 LUNEL</w:t>
        </w:r>
      </w:hyperlink>
    </w:p>
    <w:p w:rsidR="005A1020" w:rsidRPr="005A1020" w:rsidRDefault="005A1020" w:rsidP="005A1020">
      <w:pPr>
        <w:shd w:val="clear" w:color="auto" w:fill="FFFFFF"/>
        <w:spacing w:before="0" w:beforeAutospacing="0" w:after="0" w:afterAutospacing="0" w:line="15" w:lineRule="atLeast"/>
        <w:ind w:left="0" w:firstLine="0"/>
        <w:rPr>
          <w:rFonts w:ascii="Arial" w:eastAsia="Times New Roman" w:hAnsi="Arial" w:cs="Arial"/>
          <w:color w:val="595959"/>
          <w:sz w:val="2"/>
          <w:szCs w:val="2"/>
          <w:lang w:eastAsia="es-ES"/>
        </w:rPr>
      </w:pPr>
      <w:r w:rsidRPr="005A1020">
        <w:rPr>
          <w:rFonts w:ascii="Arial" w:eastAsia="Times New Roman" w:hAnsi="Arial" w:cs="Arial"/>
          <w:color w:val="595959"/>
          <w:sz w:val="2"/>
          <w:szCs w:val="2"/>
          <w:lang w:eastAsia="es-ES"/>
        </w:rPr>
        <w:t> </w:t>
      </w:r>
    </w:p>
    <w:p w:rsidR="005A1020" w:rsidRPr="005A1020" w:rsidRDefault="005A1020" w:rsidP="005A1020">
      <w:pPr>
        <w:shd w:val="clear" w:color="auto" w:fill="FFFFFF"/>
        <w:spacing w:before="0" w:beforeAutospacing="0" w:after="0" w:afterAutospacing="0"/>
        <w:ind w:left="0" w:firstLine="0"/>
        <w:jc w:val="center"/>
        <w:rPr>
          <w:rFonts w:ascii="Arial" w:eastAsia="Times New Roman" w:hAnsi="Arial" w:cs="Arial"/>
          <w:color w:val="595959"/>
          <w:sz w:val="18"/>
          <w:szCs w:val="18"/>
          <w:lang w:eastAsia="es-ES"/>
        </w:rPr>
      </w:pPr>
      <w:r>
        <w:rPr>
          <w:rFonts w:ascii="Arial" w:eastAsia="Times New Roman" w:hAnsi="Arial" w:cs="Arial"/>
          <w:b/>
          <w:bCs/>
          <w:noProof/>
          <w:color w:val="8B0013"/>
          <w:sz w:val="18"/>
          <w:szCs w:val="18"/>
          <w:lang w:val="es-ES" w:eastAsia="es-ES"/>
        </w:rPr>
        <w:drawing>
          <wp:inline distT="0" distB="0" distL="0" distR="0">
            <wp:extent cx="1466850" cy="1085850"/>
            <wp:effectExtent l="19050" t="0" r="0" b="0"/>
            <wp:docPr id="55" name="Imagen 55" descr="VOIRON - en pierre - centre ville (38) - Vente Maison - Prix: 850000 &amp;amp;euro; - propriété avec maison de gardien centre ville Voiron isère - avec dépendances - avec terrain -jardin">
              <a:hlinkClick xmlns:a="http://schemas.openxmlformats.org/drawingml/2006/main" r:id="rId7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VOIRON - en pierre - centre ville (38) - Vente Maison - Prix: 850000 &amp;amp;euro; - propriété avec maison de gardien centre ville Voiron isère - avec dépendances - avec terrain -jardin">
                      <a:hlinkClick r:id="rId7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1020">
        <w:rPr>
          <w:rFonts w:ascii="Arial" w:eastAsia="Times New Roman" w:hAnsi="Arial" w:cs="Arial"/>
          <w:color w:val="595959"/>
          <w:sz w:val="18"/>
          <w:szCs w:val="18"/>
          <w:lang w:eastAsia="es-ES"/>
        </w:rPr>
        <w:br/>
      </w:r>
      <w:r w:rsidRPr="005A1020">
        <w:rPr>
          <w:rFonts w:ascii="Arial" w:eastAsia="Times New Roman" w:hAnsi="Arial" w:cs="Arial"/>
          <w:b/>
          <w:bCs/>
          <w:color w:val="8B0013"/>
          <w:sz w:val="18"/>
          <w:szCs w:val="18"/>
          <w:u w:val="single"/>
          <w:lang w:eastAsia="es-ES"/>
        </w:rPr>
        <w:t xml:space="preserve">VOIRON - en pierre - centre ville (38) - Vente Maison - Prix: 850000 &amp;euro; - propriété avec maison de gardien centre ville Voiron </w:t>
      </w:r>
      <w:proofErr w:type="spellStart"/>
      <w:r w:rsidRPr="005A1020">
        <w:rPr>
          <w:rFonts w:ascii="Arial" w:eastAsia="Times New Roman" w:hAnsi="Arial" w:cs="Arial"/>
          <w:b/>
          <w:bCs/>
          <w:color w:val="8B0013"/>
          <w:sz w:val="18"/>
          <w:szCs w:val="18"/>
          <w:u w:val="single"/>
          <w:lang w:eastAsia="es-ES"/>
        </w:rPr>
        <w:t>isère</w:t>
      </w:r>
      <w:proofErr w:type="spellEnd"/>
      <w:r w:rsidRPr="005A1020">
        <w:rPr>
          <w:rFonts w:ascii="Arial" w:eastAsia="Times New Roman" w:hAnsi="Arial" w:cs="Arial"/>
          <w:b/>
          <w:bCs/>
          <w:color w:val="8B0013"/>
          <w:sz w:val="18"/>
          <w:szCs w:val="18"/>
          <w:u w:val="single"/>
          <w:lang w:eastAsia="es-ES"/>
        </w:rPr>
        <w:t xml:space="preserve"> - avec dépendances - avec terrain -jardin</w:t>
      </w:r>
    </w:p>
    <w:p w:rsidR="005A1020" w:rsidRPr="005A1020" w:rsidRDefault="005A1020" w:rsidP="005A1020">
      <w:pPr>
        <w:shd w:val="clear" w:color="auto" w:fill="FFFFFF"/>
        <w:spacing w:before="0" w:beforeAutospacing="0" w:after="0" w:afterAutospacing="0"/>
        <w:ind w:left="0" w:firstLine="0"/>
        <w:jc w:val="center"/>
        <w:rPr>
          <w:rFonts w:ascii="Arial" w:eastAsia="Times New Roman" w:hAnsi="Arial" w:cs="Arial"/>
          <w:color w:val="595959"/>
          <w:sz w:val="18"/>
          <w:szCs w:val="18"/>
          <w:lang w:eastAsia="es-ES"/>
        </w:rPr>
      </w:pPr>
      <w:r>
        <w:rPr>
          <w:rFonts w:ascii="Arial" w:eastAsia="Times New Roman" w:hAnsi="Arial" w:cs="Arial"/>
          <w:b/>
          <w:bCs/>
          <w:noProof/>
          <w:color w:val="8B0013"/>
          <w:sz w:val="18"/>
          <w:szCs w:val="18"/>
          <w:lang w:val="es-ES" w:eastAsia="es-ES"/>
        </w:rPr>
        <w:lastRenderedPageBreak/>
        <w:drawing>
          <wp:inline distT="0" distB="0" distL="0" distR="0">
            <wp:extent cx="1466850" cy="1085850"/>
            <wp:effectExtent l="19050" t="0" r="0" b="0"/>
            <wp:docPr id="56" name="Imagen 56" descr="LA VALETTE DU VAR - n°8501 (83) - Vente Maison - Prix: 264 000 &amp;amp;euro; - avec garage - terrain - jardin - 3 chambres - 4 pièces - T4 / F4 - proche écoles et commerces">
              <a:hlinkClick xmlns:a="http://schemas.openxmlformats.org/drawingml/2006/main" r:id="rId7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LA VALETTE DU VAR - n°8501 (83) - Vente Maison - Prix: 264 000 &amp;amp;euro; - avec garage - terrain - jardin - 3 chambres - 4 pièces - T4 / F4 - proche écoles et commerces">
                      <a:hlinkClick r:id="rId7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1020">
        <w:rPr>
          <w:rFonts w:ascii="Arial" w:eastAsia="Times New Roman" w:hAnsi="Arial" w:cs="Arial"/>
          <w:color w:val="595959"/>
          <w:sz w:val="18"/>
          <w:szCs w:val="18"/>
          <w:lang w:eastAsia="es-ES"/>
        </w:rPr>
        <w:br/>
      </w:r>
      <w:hyperlink r:id="rId79" w:history="1">
        <w:r w:rsidRPr="005A1020">
          <w:rPr>
            <w:rFonts w:ascii="Arial" w:eastAsia="Times New Roman" w:hAnsi="Arial" w:cs="Arial"/>
            <w:b/>
            <w:bCs/>
            <w:color w:val="8B0013"/>
            <w:sz w:val="18"/>
            <w:szCs w:val="18"/>
            <w:u w:val="single"/>
            <w:lang w:eastAsia="es-ES"/>
          </w:rPr>
          <w:t>LA VALETTE DU VAR - n°8501 (83) - Vente Maison - Prix: 264 000 &amp;euro; - avec garage - terrain - jardin - 3 chambres - 4 pièces - T4 / F4 - proche écoles et commerces</w:t>
        </w:r>
      </w:hyperlink>
    </w:p>
    <w:p w:rsidR="005A1020" w:rsidRPr="00D87AA5" w:rsidRDefault="005A1020" w:rsidP="005A1020">
      <w:pPr>
        <w:shd w:val="clear" w:color="auto" w:fill="FFFFFF"/>
        <w:spacing w:before="0" w:beforeAutospacing="0" w:after="0" w:afterAutospacing="0"/>
        <w:ind w:left="0" w:firstLine="0"/>
        <w:jc w:val="center"/>
        <w:rPr>
          <w:rFonts w:ascii="Arial" w:eastAsia="Times New Roman" w:hAnsi="Arial" w:cs="Arial"/>
          <w:color w:val="595959"/>
          <w:sz w:val="18"/>
          <w:szCs w:val="18"/>
          <w:lang w:eastAsia="es-ES"/>
        </w:rPr>
      </w:pPr>
      <w:r>
        <w:rPr>
          <w:rFonts w:ascii="Arial" w:eastAsia="Times New Roman" w:hAnsi="Arial" w:cs="Arial"/>
          <w:b/>
          <w:bCs/>
          <w:noProof/>
          <w:color w:val="8B0013"/>
          <w:sz w:val="18"/>
          <w:szCs w:val="18"/>
          <w:lang w:val="es-ES" w:eastAsia="es-ES"/>
        </w:rPr>
        <w:drawing>
          <wp:inline distT="0" distB="0" distL="0" distR="0">
            <wp:extent cx="1466850" cy="1085850"/>
            <wp:effectExtent l="19050" t="0" r="0" b="0"/>
            <wp:docPr id="57" name="Imagen 57" descr="PARIS 17e arrondissement - n°72192 (75) - Vente Appartement - Prix: 1680 000 &amp;amp;euro; - 5 pièces - T5 / F5 - dans immeuble ancien en pierre - double réception - 3 chambres - dressing -cave">
              <a:hlinkClick xmlns:a="http://schemas.openxmlformats.org/drawingml/2006/main" r:id="rId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PARIS 17e arrondissement - n°72192 (75) - Vente Appartement - Prix: 1680 000 &amp;amp;euro; - 5 pièces - T5 / F5 - dans immeuble ancien en pierre - double réception - 3 chambres - dressing -cave">
                      <a:hlinkClick r:id="rId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1020">
        <w:rPr>
          <w:rFonts w:ascii="Arial" w:eastAsia="Times New Roman" w:hAnsi="Arial" w:cs="Arial"/>
          <w:color w:val="595959"/>
          <w:sz w:val="18"/>
          <w:szCs w:val="18"/>
          <w:lang w:eastAsia="es-ES"/>
        </w:rPr>
        <w:br/>
      </w:r>
      <w:hyperlink r:id="rId82" w:history="1">
        <w:r w:rsidRPr="005A1020">
          <w:rPr>
            <w:rFonts w:ascii="Arial" w:eastAsia="Times New Roman" w:hAnsi="Arial" w:cs="Arial"/>
            <w:b/>
            <w:bCs/>
            <w:color w:val="8B0013"/>
            <w:sz w:val="18"/>
            <w:szCs w:val="18"/>
            <w:u w:val="single"/>
            <w:lang w:eastAsia="es-ES"/>
          </w:rPr>
          <w:t>PARIS 17e arrondissement - n°72192 (75) - Vente Appartement - Prix: 1680 000 &amp;euro; - 5 pièces - T5 / F5 - dans immeuble ancien en pierre - double réception - 3 chambres - dressing -cave</w:t>
        </w:r>
      </w:hyperlink>
    </w:p>
    <w:p w:rsidR="005A1020" w:rsidRPr="005A1020" w:rsidRDefault="005A1020" w:rsidP="005A1020">
      <w:pPr>
        <w:shd w:val="clear" w:color="auto" w:fill="FFFFFF"/>
        <w:spacing w:before="0" w:beforeAutospacing="0" w:after="0" w:afterAutospacing="0"/>
        <w:ind w:left="0" w:firstLine="0"/>
        <w:jc w:val="center"/>
        <w:rPr>
          <w:rFonts w:ascii="Arial" w:eastAsia="Times New Roman" w:hAnsi="Arial" w:cs="Arial"/>
          <w:color w:val="595959"/>
          <w:sz w:val="18"/>
          <w:szCs w:val="18"/>
          <w:lang w:eastAsia="es-ES"/>
        </w:rPr>
      </w:pPr>
      <w:r>
        <w:rPr>
          <w:rFonts w:ascii="Arial" w:eastAsia="Times New Roman" w:hAnsi="Arial" w:cs="Arial"/>
          <w:noProof/>
          <w:color w:val="0000FF"/>
          <w:sz w:val="18"/>
          <w:szCs w:val="18"/>
          <w:lang w:val="es-ES" w:eastAsia="es-ES"/>
        </w:rPr>
        <w:drawing>
          <wp:inline distT="0" distB="0" distL="0" distR="0">
            <wp:extent cx="1466850" cy="1085850"/>
            <wp:effectExtent l="19050" t="0" r="0" b="0"/>
            <wp:docPr id="58" name="Imagen 58" descr="Cannes (06) - Vente Appartement - Prix: 290000 &amp;amp;euro; - CANNES - F3 DERNIER ETAGE - VUE MER - TERRASSE -  CALME - GARAGE">
              <a:hlinkClick xmlns:a="http://schemas.openxmlformats.org/drawingml/2006/main" r:id="rId8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Cannes (06) - Vente Appartement - Prix: 290000 &amp;amp;euro; - CANNES - F3 DERNIER ETAGE - VUE MER - TERRASSE -  CALME - GARAGE">
                      <a:hlinkClick r:id="rId8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1020">
        <w:rPr>
          <w:rFonts w:ascii="Arial" w:eastAsia="Times New Roman" w:hAnsi="Arial" w:cs="Arial"/>
          <w:color w:val="595959"/>
          <w:sz w:val="18"/>
          <w:szCs w:val="18"/>
          <w:lang w:eastAsia="es-ES"/>
        </w:rPr>
        <w:br/>
      </w:r>
      <w:hyperlink r:id="rId85" w:history="1">
        <w:r w:rsidRPr="005A1020">
          <w:rPr>
            <w:rFonts w:ascii="Arial" w:eastAsia="Times New Roman" w:hAnsi="Arial" w:cs="Arial"/>
            <w:color w:val="0000FF"/>
            <w:sz w:val="18"/>
            <w:u w:val="single"/>
            <w:lang w:eastAsia="es-ES"/>
          </w:rPr>
          <w:t>Cannes (06) - Vente Appartement - Prix: 290000 &amp;euro; - CANNES - F3 DERNIER ETAGE - VUE MER - TERRASSE - CALME - GARAGE</w:t>
        </w:r>
      </w:hyperlink>
      <w:r w:rsidRPr="005A1020">
        <w:rPr>
          <w:rFonts w:ascii="Arial" w:eastAsia="Times New Roman" w:hAnsi="Arial" w:cs="Arial"/>
          <w:color w:val="595959"/>
          <w:sz w:val="18"/>
          <w:szCs w:val="18"/>
          <w:lang w:eastAsia="es-ES"/>
        </w:rPr>
        <w:t xml:space="preserve"> </w:t>
      </w:r>
    </w:p>
    <w:p w:rsidR="00FB5C5E" w:rsidRDefault="00FB5C5E" w:rsidP="002B123C">
      <w:pPr>
        <w:ind w:left="-426" w:firstLine="0"/>
      </w:pPr>
    </w:p>
    <w:p w:rsidR="00FB5C5E" w:rsidRDefault="00FB5C5E" w:rsidP="00BD4135">
      <w:r>
        <w:t>b) au Québec</w:t>
      </w:r>
    </w:p>
    <w:tbl>
      <w:tblPr>
        <w:tblW w:w="685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397"/>
        <w:gridCol w:w="1396"/>
        <w:gridCol w:w="1396"/>
        <w:gridCol w:w="1523"/>
        <w:gridCol w:w="1396"/>
        <w:gridCol w:w="1396"/>
      </w:tblGrid>
      <w:tr w:rsidR="00BD4135" w:rsidRPr="00BD4135">
        <w:trPr>
          <w:tblCellSpacing w:w="0" w:type="dxa"/>
        </w:trPr>
        <w:tc>
          <w:tcPr>
            <w:tcW w:w="1530" w:type="dxa"/>
            <w:shd w:val="clear" w:color="auto" w:fill="FCF8E2"/>
            <w:hideMark/>
          </w:tcPr>
          <w:tbl>
            <w:tblPr>
              <w:tblW w:w="1680" w:type="dxa"/>
              <w:jc w:val="center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1680"/>
            </w:tblGrid>
            <w:tr w:rsidR="00BD4135" w:rsidRPr="00BD413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D4135" w:rsidRPr="00BD4135" w:rsidRDefault="00D616F1" w:rsidP="00BD4135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Times New Roman"/>
                      <w:color w:val="455572"/>
                      <w:sz w:val="15"/>
                      <w:szCs w:val="15"/>
                      <w:lang w:eastAsia="es-ES"/>
                    </w:rPr>
                  </w:pPr>
                  <w:hyperlink r:id="rId86" w:history="1"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="00BD4135"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B74601"/>
                        <w:sz w:val="15"/>
                        <w:lang w:eastAsia="es-ES"/>
                      </w:rPr>
                      <w:t>À louer</w:t>
                    </w:r>
                    <w:r w:rsidR="00BD4135"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B74601"/>
                        <w:sz w:val="15"/>
                        <w:szCs w:val="15"/>
                        <w:lang w:eastAsia="es-ES"/>
                      </w:rPr>
                      <w:br/>
                    </w:r>
                    <w:proofErr w:type="spellStart"/>
                    <w:r w:rsidR="00BD4135"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455572"/>
                        <w:sz w:val="15"/>
                        <w:lang w:eastAsia="es-ES"/>
                      </w:rPr>
                      <w:t>LaSalle</w:t>
                    </w:r>
                    <w:proofErr w:type="spellEnd"/>
                    <w:r w:rsidR="00BD4135"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455572"/>
                        <w:sz w:val="15"/>
                        <w:lang w:eastAsia="es-ES"/>
                      </w:rPr>
                      <w:t xml:space="preserve"> (Montréal</w:t>
                    </w:r>
                    <w:proofErr w:type="gramStart"/>
                    <w:r w:rsidR="00BD4135"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455572"/>
                        <w:sz w:val="15"/>
                        <w:lang w:eastAsia="es-ES"/>
                      </w:rPr>
                      <w:t>)</w:t>
                    </w:r>
                    <w:proofErr w:type="gramEnd"/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Nb pièces : 4</w:t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Nb chambres : 2</w:t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600 $ / mois</w:t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BD4135" w:rsidRPr="00BD4135" w:rsidRDefault="00BD4135" w:rsidP="00BD4135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530" w:type="dxa"/>
            <w:shd w:val="clear" w:color="auto" w:fill="FCF8E2"/>
            <w:hideMark/>
          </w:tcPr>
          <w:tbl>
            <w:tblPr>
              <w:tblW w:w="1680" w:type="dxa"/>
              <w:jc w:val="center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1396"/>
            </w:tblGrid>
            <w:tr w:rsidR="00BD4135" w:rsidRPr="00BD413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D4135" w:rsidRPr="00BD4135" w:rsidRDefault="00D616F1" w:rsidP="00BD4135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Times New Roman"/>
                      <w:color w:val="455572"/>
                      <w:sz w:val="15"/>
                      <w:szCs w:val="15"/>
                      <w:lang w:eastAsia="es-ES"/>
                    </w:rPr>
                  </w:pPr>
                  <w:hyperlink r:id="rId87" w:history="1">
                    <w:r w:rsidR="00BD4135">
                      <w:rPr>
                        <w:rFonts w:ascii="Verdana" w:eastAsia="Times New Roman" w:hAnsi="Verdana" w:cs="Times New Roman"/>
                        <w:noProof/>
                        <w:color w:val="455572"/>
                        <w:sz w:val="15"/>
                        <w:szCs w:val="15"/>
                        <w:lang w:val="es-ES" w:eastAsia="es-ES"/>
                      </w:rPr>
                      <w:drawing>
                        <wp:inline distT="0" distB="0" distL="0" distR="0">
                          <wp:extent cx="952500" cy="666750"/>
                          <wp:effectExtent l="19050" t="0" r="0" b="0"/>
                          <wp:docPr id="1" name="Imagen 1" descr="http://micasa.ca/images/photos/medium/2/0/8/2085V9_1.jpg">
                            <a:hlinkClick xmlns:a="http://schemas.openxmlformats.org/drawingml/2006/main" r:id="rId87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http://micasa.ca/images/photos/medium/2/0/8/2085V9_1.jpg">
                                    <a:hlinkClick r:id="rId87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8" cstate="print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52500" cy="666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="00BD4135"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B74601"/>
                        <w:sz w:val="15"/>
                        <w:lang w:eastAsia="es-ES"/>
                      </w:rPr>
                      <w:t>À louer</w:t>
                    </w:r>
                    <w:r w:rsidR="00BD4135"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B74601"/>
                        <w:sz w:val="15"/>
                        <w:szCs w:val="15"/>
                        <w:lang w:eastAsia="es-ES"/>
                      </w:rPr>
                      <w:br/>
                    </w:r>
                    <w:r w:rsidR="00BD4135"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455572"/>
                        <w:sz w:val="15"/>
                        <w:lang w:eastAsia="es-ES"/>
                      </w:rPr>
                      <w:t>Saint-</w:t>
                    </w:r>
                    <w:proofErr w:type="spellStart"/>
                    <w:r w:rsidR="00BD4135"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455572"/>
                        <w:sz w:val="15"/>
                        <w:lang w:eastAsia="es-ES"/>
                      </w:rPr>
                      <w:t>Amable</w:t>
                    </w:r>
                    <w:proofErr w:type="spellEnd"/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Nb pièces : 4</w:t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Nb chambres : 2</w:t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825 $ / mois</w:t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BD4135" w:rsidRPr="00BD4135" w:rsidRDefault="00BD4135" w:rsidP="00BD4135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530" w:type="dxa"/>
            <w:shd w:val="clear" w:color="auto" w:fill="FCF8E2"/>
            <w:hideMark/>
          </w:tcPr>
          <w:tbl>
            <w:tblPr>
              <w:tblW w:w="1680" w:type="dxa"/>
              <w:jc w:val="center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1396"/>
            </w:tblGrid>
            <w:tr w:rsidR="00BD4135" w:rsidRPr="00BD413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D4135" w:rsidRPr="00BD4135" w:rsidRDefault="00D616F1" w:rsidP="00BD4135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Times New Roman"/>
                      <w:color w:val="455572"/>
                      <w:sz w:val="15"/>
                      <w:szCs w:val="15"/>
                      <w:lang w:eastAsia="es-ES"/>
                    </w:rPr>
                  </w:pPr>
                  <w:hyperlink r:id="rId89" w:history="1">
                    <w:r w:rsidR="00BD4135">
                      <w:rPr>
                        <w:rFonts w:ascii="Verdana" w:eastAsia="Times New Roman" w:hAnsi="Verdana" w:cs="Times New Roman"/>
                        <w:noProof/>
                        <w:color w:val="455572"/>
                        <w:sz w:val="15"/>
                        <w:szCs w:val="15"/>
                        <w:lang w:val="es-ES" w:eastAsia="es-ES"/>
                      </w:rPr>
                      <w:drawing>
                        <wp:inline distT="0" distB="0" distL="0" distR="0">
                          <wp:extent cx="952500" cy="666750"/>
                          <wp:effectExtent l="19050" t="0" r="0" b="0"/>
                          <wp:docPr id="2" name="Imagen 2" descr="http://micasa.ca/images/photos/medium/2/0/8/2087M8_1.jpg">
                            <a:hlinkClick xmlns:a="http://schemas.openxmlformats.org/drawingml/2006/main" r:id="rId89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http://micasa.ca/images/photos/medium/2/0/8/2087M8_1.jpg">
                                    <a:hlinkClick r:id="rId89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0" cstate="print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52500" cy="666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="00BD4135"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B74601"/>
                        <w:sz w:val="15"/>
                        <w:lang w:eastAsia="es-ES"/>
                      </w:rPr>
                      <w:t>À louer</w:t>
                    </w:r>
                    <w:r w:rsidR="00BD4135"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B74601"/>
                        <w:sz w:val="15"/>
                        <w:szCs w:val="15"/>
                        <w:lang w:eastAsia="es-ES"/>
                      </w:rPr>
                      <w:br/>
                    </w:r>
                    <w:r w:rsidR="00BD4135"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455572"/>
                        <w:sz w:val="15"/>
                        <w:lang w:eastAsia="es-ES"/>
                      </w:rPr>
                      <w:t>Gatineau (Gatineau</w:t>
                    </w:r>
                    <w:proofErr w:type="gramStart"/>
                    <w:r w:rsidR="00BD4135"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455572"/>
                        <w:sz w:val="15"/>
                        <w:lang w:eastAsia="es-ES"/>
                      </w:rPr>
                      <w:t>)</w:t>
                    </w:r>
                    <w:proofErr w:type="gramEnd"/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Nb pièces : 8</w:t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Nb chambres : 4 et plus</w:t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1 200 $ / mois</w:t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BD4135" w:rsidRPr="00BD4135" w:rsidRDefault="00BD4135" w:rsidP="00BD4135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530" w:type="dxa"/>
            <w:shd w:val="clear" w:color="auto" w:fill="FCF8E2"/>
            <w:hideMark/>
          </w:tcPr>
          <w:tbl>
            <w:tblPr>
              <w:tblW w:w="1680" w:type="dxa"/>
              <w:jc w:val="center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1523"/>
            </w:tblGrid>
            <w:tr w:rsidR="00BD4135" w:rsidRPr="00BD413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D4135" w:rsidRPr="00BD4135" w:rsidRDefault="00D616F1" w:rsidP="00BD4135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Times New Roman"/>
                      <w:color w:val="455572"/>
                      <w:sz w:val="15"/>
                      <w:szCs w:val="15"/>
                      <w:lang w:eastAsia="es-ES"/>
                    </w:rPr>
                  </w:pPr>
                  <w:hyperlink r:id="rId91" w:history="1">
                    <w:r w:rsidR="00BD4135">
                      <w:rPr>
                        <w:rFonts w:ascii="Verdana" w:eastAsia="Times New Roman" w:hAnsi="Verdana" w:cs="Times New Roman"/>
                        <w:noProof/>
                        <w:color w:val="455572"/>
                        <w:sz w:val="15"/>
                        <w:szCs w:val="15"/>
                        <w:lang w:val="es-ES" w:eastAsia="es-ES"/>
                      </w:rPr>
                      <w:drawing>
                        <wp:inline distT="0" distB="0" distL="0" distR="0">
                          <wp:extent cx="952500" cy="666750"/>
                          <wp:effectExtent l="19050" t="0" r="0" b="0"/>
                          <wp:docPr id="3" name="Imagen 3" descr="http://micasa.ca/images/photos/medium/2/0/9/2092Q5_1.jpg">
                            <a:hlinkClick xmlns:a="http://schemas.openxmlformats.org/drawingml/2006/main" r:id="rId91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http://micasa.ca/images/photos/medium/2/0/9/2092Q5_1.jpg">
                                    <a:hlinkClick r:id="rId91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2" cstate="print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52500" cy="666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="00BD4135"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B74601"/>
                        <w:sz w:val="15"/>
                        <w:lang w:eastAsia="es-ES"/>
                      </w:rPr>
                      <w:t>À louer</w:t>
                    </w:r>
                    <w:r w:rsidR="00BD4135"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B74601"/>
                        <w:sz w:val="15"/>
                        <w:szCs w:val="15"/>
                        <w:lang w:eastAsia="es-ES"/>
                      </w:rPr>
                      <w:br/>
                    </w:r>
                    <w:r w:rsidR="00BD4135"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455572"/>
                        <w:sz w:val="15"/>
                        <w:lang w:eastAsia="es-ES"/>
                      </w:rPr>
                      <w:t>Mercier/Hochelaga-Maisonneuve (Montréal</w:t>
                    </w:r>
                    <w:proofErr w:type="gramStart"/>
                    <w:r w:rsidR="00BD4135"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455572"/>
                        <w:sz w:val="15"/>
                        <w:lang w:eastAsia="es-ES"/>
                      </w:rPr>
                      <w:t>)</w:t>
                    </w:r>
                    <w:proofErr w:type="gramEnd"/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Nb pièces : 5</w:t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Nb chambres : 3</w:t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950 $ / mois</w:t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BD4135" w:rsidRPr="00BD4135" w:rsidRDefault="00BD4135" w:rsidP="00BD4135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45" w:type="dxa"/>
            <w:shd w:val="clear" w:color="auto" w:fill="FCF8E2"/>
            <w:hideMark/>
          </w:tcPr>
          <w:p w:rsidR="00BD4135" w:rsidRPr="00BD4135" w:rsidRDefault="00BD4135" w:rsidP="00BD413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s-ES" w:eastAsia="es-ES"/>
              </w:rPr>
              <w:drawing>
                <wp:inline distT="0" distB="0" distL="0" distR="0">
                  <wp:extent cx="28575" cy="9525"/>
                  <wp:effectExtent l="0" t="0" r="0" b="0"/>
                  <wp:docPr id="4" name="Imagen 4" descr="http://micasa.ca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micasa.ca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shd w:val="clear" w:color="auto" w:fill="919BAD"/>
            <w:hideMark/>
          </w:tcPr>
          <w:p w:rsidR="00BD4135" w:rsidRPr="00BD4135" w:rsidRDefault="00BD4135" w:rsidP="00BD413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s-ES" w:eastAsia="es-ES"/>
              </w:rPr>
              <w:drawing>
                <wp:inline distT="0" distB="0" distL="0" distR="0">
                  <wp:extent cx="9525" cy="9525"/>
                  <wp:effectExtent l="0" t="0" r="0" b="0"/>
                  <wp:docPr id="5" name="Imagen 5" descr="http://micasa.ca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micasa.ca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4135" w:rsidRPr="00BD4135">
        <w:trPr>
          <w:tblCellSpacing w:w="0" w:type="dxa"/>
        </w:trPr>
        <w:tc>
          <w:tcPr>
            <w:tcW w:w="15" w:type="dxa"/>
            <w:shd w:val="clear" w:color="auto" w:fill="919BAD"/>
            <w:hideMark/>
          </w:tcPr>
          <w:p w:rsidR="00BD4135" w:rsidRPr="00BD4135" w:rsidRDefault="00BD4135" w:rsidP="00BD413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s-ES" w:eastAsia="es-ES"/>
              </w:rPr>
              <w:drawing>
                <wp:inline distT="0" distB="0" distL="0" distR="0">
                  <wp:extent cx="9525" cy="9525"/>
                  <wp:effectExtent l="0" t="0" r="0" b="0"/>
                  <wp:docPr id="6" name="Imagen 6" descr="http://micasa.ca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micasa.ca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" w:type="dxa"/>
            <w:shd w:val="clear" w:color="auto" w:fill="FCF8E2"/>
            <w:hideMark/>
          </w:tcPr>
          <w:p w:rsidR="00BD4135" w:rsidRPr="00BD4135" w:rsidRDefault="00BD4135" w:rsidP="00BD4135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s-ES" w:eastAsia="es-ES"/>
              </w:rPr>
              <w:drawing>
                <wp:inline distT="0" distB="0" distL="0" distR="0">
                  <wp:extent cx="38100" cy="9525"/>
                  <wp:effectExtent l="0" t="0" r="0" b="0"/>
                  <wp:docPr id="7" name="Imagen 7" descr="http://micasa.ca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micasa.ca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0" w:type="dxa"/>
            <w:shd w:val="clear" w:color="auto" w:fill="FCF8E2"/>
            <w:hideMark/>
          </w:tcPr>
          <w:tbl>
            <w:tblPr>
              <w:tblW w:w="1680" w:type="dxa"/>
              <w:jc w:val="center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1396"/>
            </w:tblGrid>
            <w:tr w:rsidR="00BD4135" w:rsidRPr="00BD413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D4135" w:rsidRPr="00BD4135" w:rsidRDefault="00D616F1" w:rsidP="00BD4135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Times New Roman"/>
                      <w:color w:val="455572"/>
                      <w:sz w:val="15"/>
                      <w:szCs w:val="15"/>
                      <w:lang w:eastAsia="es-ES"/>
                    </w:rPr>
                  </w:pPr>
                  <w:hyperlink r:id="rId94" w:history="1">
                    <w:r w:rsidR="00BD4135">
                      <w:rPr>
                        <w:rFonts w:ascii="Verdana" w:eastAsia="Times New Roman" w:hAnsi="Verdana" w:cs="Times New Roman"/>
                        <w:noProof/>
                        <w:color w:val="455572"/>
                        <w:sz w:val="15"/>
                        <w:szCs w:val="15"/>
                        <w:lang w:val="es-ES" w:eastAsia="es-ES"/>
                      </w:rPr>
                      <w:drawing>
                        <wp:inline distT="0" distB="0" distL="0" distR="0">
                          <wp:extent cx="952500" cy="666750"/>
                          <wp:effectExtent l="19050" t="0" r="0" b="0"/>
                          <wp:docPr id="8" name="Imagen 8" descr="http://micasa.ca/images/photos/medium/2/0/9/2091T4_1.jpg">
                            <a:hlinkClick xmlns:a="http://schemas.openxmlformats.org/drawingml/2006/main" r:id="rId94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 descr="http://micasa.ca/images/photos/medium/2/0/9/2091T4_1.jpg">
                                    <a:hlinkClick r:id="rId94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5" cstate="print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52500" cy="666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="00BD4135"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B74601"/>
                        <w:sz w:val="15"/>
                        <w:lang w:eastAsia="es-ES"/>
                      </w:rPr>
                      <w:t>À louer</w:t>
                    </w:r>
                    <w:r w:rsidR="00BD4135"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B74601"/>
                        <w:sz w:val="15"/>
                        <w:szCs w:val="15"/>
                        <w:lang w:eastAsia="es-ES"/>
                      </w:rPr>
                      <w:br/>
                    </w:r>
                    <w:proofErr w:type="spellStart"/>
                    <w:r w:rsidR="00BD4135"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455572"/>
                        <w:sz w:val="15"/>
                        <w:lang w:eastAsia="es-ES"/>
                      </w:rPr>
                      <w:t>Mascouche</w:t>
                    </w:r>
                    <w:proofErr w:type="spellEnd"/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Nb pièces : 5</w:t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Nb chambres : 2</w:t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980 $ / mois</w:t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BD4135" w:rsidRPr="00BD4135" w:rsidRDefault="00BD4135" w:rsidP="00BD4135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530" w:type="dxa"/>
            <w:shd w:val="clear" w:color="auto" w:fill="FCF8E2"/>
            <w:hideMark/>
          </w:tcPr>
          <w:tbl>
            <w:tblPr>
              <w:tblW w:w="1680" w:type="dxa"/>
              <w:jc w:val="center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1523"/>
            </w:tblGrid>
            <w:tr w:rsidR="00BD4135" w:rsidRPr="00BD413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D4135" w:rsidRPr="00BD4135" w:rsidRDefault="00D616F1" w:rsidP="00BD4135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Times New Roman"/>
                      <w:color w:val="455572"/>
                      <w:sz w:val="15"/>
                      <w:szCs w:val="15"/>
                      <w:lang w:eastAsia="es-ES"/>
                    </w:rPr>
                  </w:pPr>
                  <w:hyperlink r:id="rId96" w:history="1">
                    <w:r w:rsidR="00BD4135">
                      <w:rPr>
                        <w:rFonts w:ascii="Verdana" w:eastAsia="Times New Roman" w:hAnsi="Verdana" w:cs="Times New Roman"/>
                        <w:noProof/>
                        <w:color w:val="455572"/>
                        <w:sz w:val="15"/>
                        <w:szCs w:val="15"/>
                        <w:lang w:val="es-ES" w:eastAsia="es-ES"/>
                      </w:rPr>
                      <w:drawing>
                        <wp:inline distT="0" distB="0" distL="0" distR="0">
                          <wp:extent cx="952500" cy="666750"/>
                          <wp:effectExtent l="19050" t="0" r="0" b="0"/>
                          <wp:docPr id="9" name="Imagen 9" descr="http://micasa.ca/images/photos/medium/2/0/8/2089E0_1.jpg">
                            <a:hlinkClick xmlns:a="http://schemas.openxmlformats.org/drawingml/2006/main" r:id="rId96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9" descr="http://micasa.ca/images/photos/medium/2/0/8/2089E0_1.jpg">
                                    <a:hlinkClick r:id="rId96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7" cstate="print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52500" cy="666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="00BD4135"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B74601"/>
                        <w:sz w:val="15"/>
                        <w:lang w:eastAsia="es-ES"/>
                      </w:rPr>
                      <w:t>À louer</w:t>
                    </w:r>
                    <w:r w:rsidR="00BD4135"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B74601"/>
                        <w:sz w:val="15"/>
                        <w:szCs w:val="15"/>
                        <w:lang w:eastAsia="es-ES"/>
                      </w:rPr>
                      <w:br/>
                    </w:r>
                    <w:r w:rsidR="00BD4135"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455572"/>
                        <w:sz w:val="15"/>
                        <w:lang w:eastAsia="es-ES"/>
                      </w:rPr>
                      <w:t>Sainte-Adèle</w:t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Nb pièces : 6</w:t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Nb chambres : 3</w:t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690 $ / semaine</w:t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BD4135" w:rsidRPr="00BD4135" w:rsidRDefault="00BD4135" w:rsidP="00BD4135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530" w:type="dxa"/>
            <w:shd w:val="clear" w:color="auto" w:fill="FCF8E2"/>
            <w:hideMark/>
          </w:tcPr>
          <w:tbl>
            <w:tblPr>
              <w:tblW w:w="1680" w:type="dxa"/>
              <w:jc w:val="center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1396"/>
            </w:tblGrid>
            <w:tr w:rsidR="00BD4135" w:rsidRPr="00BD413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D4135" w:rsidRPr="00BD4135" w:rsidRDefault="00D616F1" w:rsidP="00BD4135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Times New Roman"/>
                      <w:color w:val="455572"/>
                      <w:sz w:val="15"/>
                      <w:szCs w:val="15"/>
                      <w:lang w:eastAsia="es-ES"/>
                    </w:rPr>
                  </w:pPr>
                  <w:hyperlink r:id="rId98" w:history="1">
                    <w:r w:rsidR="00BD4135">
                      <w:rPr>
                        <w:rFonts w:ascii="Verdana" w:eastAsia="Times New Roman" w:hAnsi="Verdana" w:cs="Times New Roman"/>
                        <w:noProof/>
                        <w:color w:val="455572"/>
                        <w:sz w:val="15"/>
                        <w:szCs w:val="15"/>
                        <w:lang w:val="es-ES" w:eastAsia="es-ES"/>
                      </w:rPr>
                      <w:drawing>
                        <wp:inline distT="0" distB="0" distL="0" distR="0">
                          <wp:extent cx="952500" cy="666750"/>
                          <wp:effectExtent l="19050" t="0" r="0" b="0"/>
                          <wp:docPr id="10" name="Imagen 10" descr="http://micasa.ca/images/photos/medium/2/0/8/2080W5_1.jpg">
                            <a:hlinkClick xmlns:a="http://schemas.openxmlformats.org/drawingml/2006/main" r:id="rId98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0" descr="http://micasa.ca/images/photos/medium/2/0/8/2080W5_1.jpg">
                                    <a:hlinkClick r:id="rId98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9" cstate="print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52500" cy="666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="00BD4135"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B74601"/>
                        <w:sz w:val="15"/>
                        <w:lang w:eastAsia="es-ES"/>
                      </w:rPr>
                      <w:t>À louer</w:t>
                    </w:r>
                    <w:r w:rsidR="00BD4135"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B74601"/>
                        <w:sz w:val="15"/>
                        <w:szCs w:val="15"/>
                        <w:lang w:eastAsia="es-ES"/>
                      </w:rPr>
                      <w:br/>
                    </w:r>
                    <w:r w:rsidR="00BD4135"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455572"/>
                        <w:sz w:val="15"/>
                        <w:lang w:eastAsia="es-ES"/>
                      </w:rPr>
                      <w:t>Sainte-Adèle</w:t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Nb pièces : 3</w:t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Nb chambres : 1</w:t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725 $ / mois</w:t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BD4135" w:rsidRPr="00BD4135" w:rsidRDefault="00BD4135" w:rsidP="00BD4135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530" w:type="dxa"/>
            <w:shd w:val="clear" w:color="auto" w:fill="FCF8E2"/>
            <w:hideMark/>
          </w:tcPr>
          <w:tbl>
            <w:tblPr>
              <w:tblW w:w="1680" w:type="dxa"/>
              <w:jc w:val="center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1396"/>
            </w:tblGrid>
            <w:tr w:rsidR="00BD4135" w:rsidRPr="00BD413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D4135" w:rsidRPr="00BD4135" w:rsidRDefault="00D616F1" w:rsidP="00BD4135">
                  <w:pPr>
                    <w:spacing w:before="0" w:beforeAutospacing="0" w:after="0" w:afterAutospacing="0"/>
                    <w:ind w:left="0" w:firstLine="0"/>
                    <w:rPr>
                      <w:rFonts w:ascii="Verdana" w:eastAsia="Times New Roman" w:hAnsi="Verdana" w:cs="Times New Roman"/>
                      <w:color w:val="455572"/>
                      <w:sz w:val="15"/>
                      <w:szCs w:val="15"/>
                      <w:lang w:eastAsia="es-ES"/>
                    </w:rPr>
                  </w:pPr>
                  <w:hyperlink r:id="rId100" w:history="1">
                    <w:r w:rsidR="00BD4135">
                      <w:rPr>
                        <w:rFonts w:ascii="Verdana" w:eastAsia="Times New Roman" w:hAnsi="Verdana" w:cs="Times New Roman"/>
                        <w:noProof/>
                        <w:color w:val="455572"/>
                        <w:sz w:val="15"/>
                        <w:szCs w:val="15"/>
                        <w:lang w:val="es-ES" w:eastAsia="es-ES"/>
                      </w:rPr>
                      <w:drawing>
                        <wp:inline distT="0" distB="0" distL="0" distR="0">
                          <wp:extent cx="952500" cy="666750"/>
                          <wp:effectExtent l="19050" t="0" r="0" b="0"/>
                          <wp:docPr id="11" name="Imagen 11" descr="http://micasa.ca/images/photos/medium/2/0/9/2093J4_1.jpg">
                            <a:hlinkClick xmlns:a="http://schemas.openxmlformats.org/drawingml/2006/main" r:id="rId100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1" descr="http://micasa.ca/images/photos/medium/2/0/9/2093J4_1.jpg">
                                    <a:hlinkClick r:id="rId100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01" cstate="print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52500" cy="666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="00BD4135"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B74601"/>
                        <w:sz w:val="15"/>
                        <w:lang w:eastAsia="es-ES"/>
                      </w:rPr>
                      <w:t>À louer</w:t>
                    </w:r>
                    <w:r w:rsidR="00BD4135"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B74601"/>
                        <w:sz w:val="15"/>
                        <w:szCs w:val="15"/>
                        <w:lang w:eastAsia="es-ES"/>
                      </w:rPr>
                      <w:br/>
                    </w:r>
                    <w:proofErr w:type="spellStart"/>
                    <w:r w:rsidR="00BD4135" w:rsidRPr="00BD4135">
                      <w:rPr>
                        <w:rFonts w:ascii="Verdana" w:eastAsia="Times New Roman" w:hAnsi="Verdana" w:cs="Times New Roman"/>
                        <w:b/>
                        <w:bCs/>
                        <w:color w:val="455572"/>
                        <w:sz w:val="15"/>
                        <w:lang w:eastAsia="es-ES"/>
                      </w:rPr>
                      <w:t>Louiseville</w:t>
                    </w:r>
                    <w:proofErr w:type="spellEnd"/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Nb pièces : 5</w:t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Nb chambres : 1</w:t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lang w:eastAsia="es-ES"/>
                      </w:rPr>
                      <w:t>450 $ / mois</w:t>
                    </w:r>
                    <w:r w:rsidR="00BD4135" w:rsidRPr="00BD4135">
                      <w:rPr>
                        <w:rFonts w:ascii="Verdana" w:eastAsia="Times New Roman" w:hAnsi="Verdana" w:cs="Times New Roman"/>
                        <w:color w:val="455572"/>
                        <w:sz w:val="15"/>
                        <w:szCs w:val="15"/>
                        <w:lang w:eastAsia="es-ES"/>
                      </w:rPr>
                      <w:br/>
                    </w:r>
                  </w:hyperlink>
                </w:p>
              </w:tc>
            </w:tr>
          </w:tbl>
          <w:p w:rsidR="00BD4135" w:rsidRPr="00BD4135" w:rsidRDefault="00BD4135" w:rsidP="00BD4135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BD4135" w:rsidRDefault="00BD4135" w:rsidP="00BD4135"/>
    <w:p w:rsidR="00BD4135" w:rsidRPr="00DA3928" w:rsidRDefault="00BD4135" w:rsidP="00DA3928">
      <w:pPr>
        <w:pStyle w:val="Prrafodelista"/>
        <w:ind w:left="757" w:firstLine="0"/>
      </w:pPr>
    </w:p>
    <w:sectPr w:rsidR="00BD4135" w:rsidRPr="00DA3928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1020" w:rsidRDefault="005A1020" w:rsidP="00DA3928">
      <w:pPr>
        <w:spacing w:before="0" w:after="0"/>
      </w:pPr>
      <w:r>
        <w:separator/>
      </w:r>
    </w:p>
  </w:endnote>
  <w:endnote w:type="continuationSeparator" w:id="0">
    <w:p w:rsidR="005A1020" w:rsidRDefault="005A1020" w:rsidP="00DA3928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1020" w:rsidRDefault="005A1020" w:rsidP="00DA3928">
      <w:pPr>
        <w:spacing w:before="0" w:after="0"/>
      </w:pPr>
      <w:r>
        <w:separator/>
      </w:r>
    </w:p>
  </w:footnote>
  <w:footnote w:type="continuationSeparator" w:id="0">
    <w:p w:rsidR="005A1020" w:rsidRDefault="005A1020" w:rsidP="00DA3928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60144"/>
    <w:multiLevelType w:val="hybridMultilevel"/>
    <w:tmpl w:val="A074ECDE"/>
    <w:lvl w:ilvl="0" w:tplc="BE9AADCA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06082310"/>
    <w:multiLevelType w:val="multilevel"/>
    <w:tmpl w:val="B61CE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993EAC"/>
    <w:multiLevelType w:val="multilevel"/>
    <w:tmpl w:val="0082D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C27B69"/>
    <w:multiLevelType w:val="multilevel"/>
    <w:tmpl w:val="89AAC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400F7A"/>
    <w:multiLevelType w:val="multilevel"/>
    <w:tmpl w:val="BD4A3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3A4810"/>
    <w:multiLevelType w:val="hybridMultilevel"/>
    <w:tmpl w:val="DF3A6A2C"/>
    <w:lvl w:ilvl="0" w:tplc="C0A646BA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>
    <w:nsid w:val="3DE82901"/>
    <w:multiLevelType w:val="multilevel"/>
    <w:tmpl w:val="7D84A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E166A10"/>
    <w:multiLevelType w:val="multilevel"/>
    <w:tmpl w:val="5DE6C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1BE229D"/>
    <w:multiLevelType w:val="multilevel"/>
    <w:tmpl w:val="2F3C6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5562C2E"/>
    <w:multiLevelType w:val="multilevel"/>
    <w:tmpl w:val="213AE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086501"/>
    <w:multiLevelType w:val="multilevel"/>
    <w:tmpl w:val="3AD43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8"/>
  </w:num>
  <w:num w:numId="5">
    <w:abstractNumId w:val="4"/>
  </w:num>
  <w:num w:numId="6">
    <w:abstractNumId w:val="6"/>
  </w:num>
  <w:num w:numId="7">
    <w:abstractNumId w:val="7"/>
  </w:num>
  <w:num w:numId="8">
    <w:abstractNumId w:val="9"/>
  </w:num>
  <w:num w:numId="9">
    <w:abstractNumId w:val="10"/>
  </w:num>
  <w:num w:numId="10">
    <w:abstractNumId w:val="2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3928"/>
    <w:rsid w:val="00052B63"/>
    <w:rsid w:val="0012181E"/>
    <w:rsid w:val="002B123C"/>
    <w:rsid w:val="00400015"/>
    <w:rsid w:val="004F2C1C"/>
    <w:rsid w:val="005A1020"/>
    <w:rsid w:val="008D0F42"/>
    <w:rsid w:val="009B6493"/>
    <w:rsid w:val="00B15370"/>
    <w:rsid w:val="00BD4135"/>
    <w:rsid w:val="00D616F1"/>
    <w:rsid w:val="00D87AA5"/>
    <w:rsid w:val="00DA3928"/>
    <w:rsid w:val="00FB5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paragraph" w:styleId="Ttulo1">
    <w:name w:val="heading 1"/>
    <w:basedOn w:val="Normal"/>
    <w:link w:val="Ttulo1Car"/>
    <w:uiPriority w:val="9"/>
    <w:qFormat/>
    <w:rsid w:val="005A1020"/>
    <w:pPr>
      <w:ind w:left="0" w:firstLine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</w:rPr>
  </w:style>
  <w:style w:type="paragraph" w:styleId="Ttulo3">
    <w:name w:val="heading 3"/>
    <w:basedOn w:val="Normal"/>
    <w:link w:val="Ttulo3Car"/>
    <w:uiPriority w:val="9"/>
    <w:qFormat/>
    <w:rsid w:val="005A1020"/>
    <w:pPr>
      <w:ind w:left="0"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paragraph" w:styleId="Ttulo4">
    <w:name w:val="heading 4"/>
    <w:basedOn w:val="Normal"/>
    <w:link w:val="Ttulo4Car"/>
    <w:uiPriority w:val="9"/>
    <w:qFormat/>
    <w:rsid w:val="005A1020"/>
    <w:pPr>
      <w:ind w:left="0" w:firstLine="0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A392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DA3928"/>
    <w:pPr>
      <w:tabs>
        <w:tab w:val="center" w:pos="4252"/>
        <w:tab w:val="right" w:pos="8504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A3928"/>
    <w:rPr>
      <w:lang w:val="fr-FR"/>
    </w:rPr>
  </w:style>
  <w:style w:type="paragraph" w:styleId="Piedepgina">
    <w:name w:val="footer"/>
    <w:basedOn w:val="Normal"/>
    <w:link w:val="PiedepginaCar"/>
    <w:uiPriority w:val="99"/>
    <w:semiHidden/>
    <w:unhideWhenUsed/>
    <w:rsid w:val="00DA3928"/>
    <w:pPr>
      <w:tabs>
        <w:tab w:val="center" w:pos="4252"/>
        <w:tab w:val="right" w:pos="8504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A3928"/>
    <w:rPr>
      <w:lang w:val="fr-FR"/>
    </w:rPr>
  </w:style>
  <w:style w:type="character" w:customStyle="1" w:styleId="txt10orange2bn1">
    <w:name w:val="txt10orange2bn1"/>
    <w:basedOn w:val="Fuentedeprrafopredeter"/>
    <w:rsid w:val="00BD4135"/>
    <w:rPr>
      <w:rFonts w:ascii="Verdana" w:hAnsi="Verdana" w:hint="default"/>
      <w:b/>
      <w:bCs/>
      <w:strike w:val="0"/>
      <w:dstrike w:val="0"/>
      <w:color w:val="B74601"/>
      <w:sz w:val="15"/>
      <w:szCs w:val="15"/>
      <w:u w:val="none"/>
      <w:effect w:val="none"/>
    </w:rPr>
  </w:style>
  <w:style w:type="character" w:customStyle="1" w:styleId="txt10bleubn1">
    <w:name w:val="txt10bleubn1"/>
    <w:basedOn w:val="Fuentedeprrafopredeter"/>
    <w:rsid w:val="00BD4135"/>
    <w:rPr>
      <w:rFonts w:ascii="Verdana" w:hAnsi="Verdana" w:hint="default"/>
      <w:b/>
      <w:bCs/>
      <w:strike w:val="0"/>
      <w:dstrike w:val="0"/>
      <w:color w:val="455572"/>
      <w:sz w:val="15"/>
      <w:szCs w:val="15"/>
      <w:u w:val="none"/>
      <w:effect w:val="none"/>
    </w:rPr>
  </w:style>
  <w:style w:type="character" w:customStyle="1" w:styleId="txt10bleun1">
    <w:name w:val="txt10bleun1"/>
    <w:basedOn w:val="Fuentedeprrafopredeter"/>
    <w:rsid w:val="00BD4135"/>
    <w:rPr>
      <w:rFonts w:ascii="Verdana" w:hAnsi="Verdana" w:hint="default"/>
      <w:strike w:val="0"/>
      <w:dstrike w:val="0"/>
      <w:color w:val="455572"/>
      <w:sz w:val="15"/>
      <w:szCs w:val="15"/>
      <w:u w:val="none"/>
      <w:effect w:val="non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D413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4135"/>
    <w:rPr>
      <w:rFonts w:ascii="Tahoma" w:hAnsi="Tahoma" w:cs="Tahoma"/>
      <w:sz w:val="16"/>
      <w:szCs w:val="16"/>
      <w:lang w:val="fr-FR"/>
    </w:rPr>
  </w:style>
  <w:style w:type="character" w:styleId="Hipervnculo">
    <w:name w:val="Hyperlink"/>
    <w:basedOn w:val="Fuentedeprrafopredeter"/>
    <w:uiPriority w:val="99"/>
    <w:semiHidden/>
    <w:unhideWhenUsed/>
    <w:rsid w:val="00FB5C5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B5C5E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5A1020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5A1020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5A1020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5A1020"/>
    <w:rPr>
      <w:i/>
      <w:iCs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5A1020"/>
    <w:pPr>
      <w:pBdr>
        <w:bottom w:val="single" w:sz="6" w:space="1" w:color="auto"/>
      </w:pBdr>
      <w:spacing w:before="0" w:beforeAutospacing="0" w:after="0" w:afterAutospacing="0"/>
      <w:ind w:left="0" w:firstLine="0"/>
      <w:jc w:val="center"/>
    </w:pPr>
    <w:rPr>
      <w:rFonts w:ascii="Arial" w:eastAsia="Times New Roman" w:hAnsi="Arial" w:cs="Arial"/>
      <w:vanish/>
      <w:sz w:val="16"/>
      <w:szCs w:val="16"/>
      <w:lang w:val="es-ES"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5A1020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5A1020"/>
    <w:pPr>
      <w:pBdr>
        <w:top w:val="single" w:sz="6" w:space="1" w:color="auto"/>
      </w:pBdr>
      <w:spacing w:before="0" w:beforeAutospacing="0" w:after="0" w:afterAutospacing="0"/>
      <w:ind w:left="0" w:firstLine="0"/>
      <w:jc w:val="center"/>
    </w:pPr>
    <w:rPr>
      <w:rFonts w:ascii="Arial" w:eastAsia="Times New Roman" w:hAnsi="Arial" w:cs="Arial"/>
      <w:vanish/>
      <w:sz w:val="16"/>
      <w:szCs w:val="16"/>
      <w:lang w:val="es-ES"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5A1020"/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breadcrumb">
    <w:name w:val="breadcrumb"/>
    <w:basedOn w:val="Fuentedeprrafopredeter"/>
    <w:rsid w:val="005A1020"/>
  </w:style>
  <w:style w:type="character" w:customStyle="1" w:styleId="blog">
    <w:name w:val="blog"/>
    <w:basedOn w:val="Fuentedeprrafopredeter"/>
    <w:rsid w:val="005A1020"/>
  </w:style>
  <w:style w:type="character" w:customStyle="1" w:styleId="addthisseparator3">
    <w:name w:val="addthis_separator3"/>
    <w:basedOn w:val="Fuentedeprrafopredeter"/>
    <w:rsid w:val="005A1020"/>
  </w:style>
  <w:style w:type="character" w:customStyle="1" w:styleId="definition">
    <w:name w:val="definition"/>
    <w:basedOn w:val="Fuentedeprrafopredeter"/>
    <w:rsid w:val="005A10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69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24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9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554040">
                  <w:marLeft w:val="0"/>
                  <w:marRight w:val="10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57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53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single" w:sz="6" w:space="6" w:color="CCCCCC"/>
                      </w:divBdr>
                      <w:divsChild>
                        <w:div w:id="2073499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815123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5301813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880172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27542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7213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833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863734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8513225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735462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5044020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796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7423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418326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6362228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0516400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5011017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4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15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298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72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122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244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2436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00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78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08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09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263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23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3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05481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999999"/>
                        <w:left w:val="none" w:sz="0" w:space="0" w:color="999999"/>
                        <w:bottom w:val="none" w:sz="0" w:space="0" w:color="999999"/>
                        <w:right w:val="none" w:sz="0" w:space="6" w:color="999999"/>
                      </w:divBdr>
                    </w:div>
                  </w:divsChild>
                </w:div>
                <w:div w:id="57902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51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01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1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48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11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1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16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2005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926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0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898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562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039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4104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38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85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557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89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281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06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60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50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427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77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387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535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520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9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23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833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86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77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557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58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53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961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10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901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58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31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49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91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05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00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36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403303">
                  <w:marLeft w:val="0"/>
                  <w:marRight w:val="10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33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09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single" w:sz="6" w:space="6" w:color="CCCCCC"/>
                      </w:divBdr>
                      <w:divsChild>
                        <w:div w:id="1563518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51507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2827652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6583799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8923728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1236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724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691050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1590563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7283405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5078360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3469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926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584325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8578056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1533539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9021426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ledictionnairevisuel.com/alimentation-et-cuisine/cuisine/verres.php" TargetMode="External"/><Relationship Id="rId21" Type="http://schemas.openxmlformats.org/officeDocument/2006/relationships/image" Target="media/image5.png"/><Relationship Id="rId42" Type="http://schemas.openxmlformats.org/officeDocument/2006/relationships/hyperlink" Target="http://www.ledictionnairevisuel.com/static/qc/prononciation/index/qc/11850/8546" TargetMode="External"/><Relationship Id="rId47" Type="http://schemas.openxmlformats.org/officeDocument/2006/relationships/hyperlink" Target="http://www.ledictionnairevisuel.com/static/qc/prononciation/index/qc/8724/8724" TargetMode="External"/><Relationship Id="rId63" Type="http://schemas.openxmlformats.org/officeDocument/2006/relationships/hyperlink" Target="http://videos.immozip.com/video/iLyROoafMFvl.html" TargetMode="External"/><Relationship Id="rId68" Type="http://schemas.openxmlformats.org/officeDocument/2006/relationships/hyperlink" Target="http://videos.immozip.com/video/iLyROoafIzL4.html" TargetMode="External"/><Relationship Id="rId84" Type="http://schemas.openxmlformats.org/officeDocument/2006/relationships/image" Target="media/image26.jpeg"/><Relationship Id="rId89" Type="http://schemas.openxmlformats.org/officeDocument/2006/relationships/hyperlink" Target="http://micasa.ca/mod-bin/fiche/voir.cgi?id=2087M8" TargetMode="External"/><Relationship Id="rId7" Type="http://schemas.openxmlformats.org/officeDocument/2006/relationships/hyperlink" Target="http://www.ledictionnairevisuel.com/static/qc/prononciation/index/qc/8471/8471" TargetMode="External"/><Relationship Id="rId71" Type="http://schemas.openxmlformats.org/officeDocument/2006/relationships/hyperlink" Target="http://videos.immozip.com/video/iLyROoafI5Ww.html" TargetMode="External"/><Relationship Id="rId92" Type="http://schemas.openxmlformats.org/officeDocument/2006/relationships/image" Target="media/image29.jpeg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9" Type="http://schemas.openxmlformats.org/officeDocument/2006/relationships/image" Target="media/image8.png"/><Relationship Id="rId11" Type="http://schemas.openxmlformats.org/officeDocument/2006/relationships/control" Target="activeX/activeX1.xml"/><Relationship Id="rId24" Type="http://schemas.openxmlformats.org/officeDocument/2006/relationships/image" Target="media/image6.png"/><Relationship Id="rId32" Type="http://schemas.openxmlformats.org/officeDocument/2006/relationships/hyperlink" Target="http://www.ledictionnairevisuel.com/alimentation-et-cuisine/cuisine/cuisine.php" TargetMode="External"/><Relationship Id="rId37" Type="http://schemas.openxmlformats.org/officeDocument/2006/relationships/image" Target="media/image10.png"/><Relationship Id="rId40" Type="http://schemas.openxmlformats.org/officeDocument/2006/relationships/hyperlink" Target="http://www.ledictionnairevisuel.com/maison/elements-de-la-maison/porte-exterieure.php" TargetMode="External"/><Relationship Id="rId45" Type="http://schemas.openxmlformats.org/officeDocument/2006/relationships/hyperlink" Target="http://www.ledictionnairevisuel.com/maison/structure-une-maison/escalier.php" TargetMode="External"/><Relationship Id="rId53" Type="http://schemas.openxmlformats.org/officeDocument/2006/relationships/image" Target="media/image15.jpeg"/><Relationship Id="rId58" Type="http://schemas.openxmlformats.org/officeDocument/2006/relationships/hyperlink" Target="http://videos.immozip.com/video/iLyROoafJjES.html" TargetMode="External"/><Relationship Id="rId66" Type="http://schemas.openxmlformats.org/officeDocument/2006/relationships/hyperlink" Target="http://videos.immozip.com/video/iLyROoafIzL4.html" TargetMode="External"/><Relationship Id="rId74" Type="http://schemas.openxmlformats.org/officeDocument/2006/relationships/hyperlink" Target="http://videos.immozip.com/video/iLyROoafIzgG.html" TargetMode="External"/><Relationship Id="rId79" Type="http://schemas.openxmlformats.org/officeDocument/2006/relationships/hyperlink" Target="http://videos.immozip.com/video/iLyROoafIPu1.html" TargetMode="External"/><Relationship Id="rId87" Type="http://schemas.openxmlformats.org/officeDocument/2006/relationships/hyperlink" Target="http://micasa.ca/mod-bin/fiche/voir.cgi?id=2085V9" TargetMode="External"/><Relationship Id="rId102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hyperlink" Target="http://videos.immozip.com/video/iLyROoafMkEu.html" TargetMode="External"/><Relationship Id="rId82" Type="http://schemas.openxmlformats.org/officeDocument/2006/relationships/hyperlink" Target="http://videos.immozip.com/video/iLyROoafIPJW.html" TargetMode="External"/><Relationship Id="rId90" Type="http://schemas.openxmlformats.org/officeDocument/2006/relationships/image" Target="media/image28.jpeg"/><Relationship Id="rId95" Type="http://schemas.openxmlformats.org/officeDocument/2006/relationships/image" Target="media/image31.jpeg"/><Relationship Id="rId19" Type="http://schemas.openxmlformats.org/officeDocument/2006/relationships/hyperlink" Target="http://www.ledictionnairevisuel.com/static/qc/prononciation/index/qc/1343/8561" TargetMode="External"/><Relationship Id="rId14" Type="http://schemas.openxmlformats.org/officeDocument/2006/relationships/hyperlink" Target="http://www.ledictionnairevisuel.com/static/qc/prononciation/index/qc/30404/30404" TargetMode="External"/><Relationship Id="rId22" Type="http://schemas.openxmlformats.org/officeDocument/2006/relationships/hyperlink" Target="http://www.ledictionnairevisuel.com/static/qc/prononciation/index/qc/8604/8604" TargetMode="External"/><Relationship Id="rId27" Type="http://schemas.openxmlformats.org/officeDocument/2006/relationships/image" Target="media/image7.png"/><Relationship Id="rId30" Type="http://schemas.openxmlformats.org/officeDocument/2006/relationships/hyperlink" Target="http://www.ledictionnairevisuel.com/static/qc/prononciation/index/qc/8649/8649" TargetMode="External"/><Relationship Id="rId35" Type="http://schemas.openxmlformats.org/officeDocument/2006/relationships/hyperlink" Target="http://www.ledictionnairevisuel.com/static/qc/prononciation/index/qc/8709/8709" TargetMode="External"/><Relationship Id="rId43" Type="http://schemas.openxmlformats.org/officeDocument/2006/relationships/hyperlink" Target="http://www.ledictionnairevisuel.com/static/qc/prononciation/index/qc/8516/8516" TargetMode="External"/><Relationship Id="rId48" Type="http://schemas.openxmlformats.org/officeDocument/2006/relationships/hyperlink" Target="http://www.ledictionnairevisuel.com/maison/ameublement-de-la-maison/appareils-electromenagers/seche-linge-electrique-secheuse.php" TargetMode="External"/><Relationship Id="rId56" Type="http://schemas.openxmlformats.org/officeDocument/2006/relationships/image" Target="media/image16.jpeg"/><Relationship Id="rId64" Type="http://schemas.openxmlformats.org/officeDocument/2006/relationships/image" Target="media/image19.jpeg"/><Relationship Id="rId69" Type="http://schemas.openxmlformats.org/officeDocument/2006/relationships/hyperlink" Target="http://videos.immozip.com/video/iLyROoafI5Ww.html" TargetMode="External"/><Relationship Id="rId77" Type="http://schemas.openxmlformats.org/officeDocument/2006/relationships/hyperlink" Target="http://videos.immozip.com/video/iLyROoafIPu1.html" TargetMode="External"/><Relationship Id="rId100" Type="http://schemas.openxmlformats.org/officeDocument/2006/relationships/hyperlink" Target="http://micasa.ca/mod-bin/fiche/voir.cgi?id=2093J4" TargetMode="External"/><Relationship Id="rId8" Type="http://schemas.openxmlformats.org/officeDocument/2006/relationships/image" Target="media/image1.gif"/><Relationship Id="rId51" Type="http://schemas.openxmlformats.org/officeDocument/2006/relationships/image" Target="media/image14.png"/><Relationship Id="rId72" Type="http://schemas.openxmlformats.org/officeDocument/2006/relationships/hyperlink" Target="http://videos.immozip.com/video/iLyROoafIzgG.html" TargetMode="External"/><Relationship Id="rId80" Type="http://schemas.openxmlformats.org/officeDocument/2006/relationships/hyperlink" Target="http://videos.immozip.com/video/iLyROoafIPJW.html" TargetMode="External"/><Relationship Id="rId85" Type="http://schemas.openxmlformats.org/officeDocument/2006/relationships/hyperlink" Target="http://videos.immozip.com/video/iLyROoafMxLW.html" TargetMode="External"/><Relationship Id="rId93" Type="http://schemas.openxmlformats.org/officeDocument/2006/relationships/image" Target="media/image30.gif"/><Relationship Id="rId98" Type="http://schemas.openxmlformats.org/officeDocument/2006/relationships/hyperlink" Target="http://micasa.ca/mod-bin/fiche/voir.cgi?id=2080W5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ledictionnairevisuel.com/static/qc/prononciation/index/qc/6686/8948" TargetMode="External"/><Relationship Id="rId17" Type="http://schemas.openxmlformats.org/officeDocument/2006/relationships/hyperlink" Target="http://www.ledictionnairevisuel.com/static/qc/prononciation/index/qc/30405/30405" TargetMode="External"/><Relationship Id="rId25" Type="http://schemas.openxmlformats.org/officeDocument/2006/relationships/hyperlink" Target="http://www.ledictionnairevisuel.com/static/qc/prononciation/index/qc/210/8634" TargetMode="External"/><Relationship Id="rId33" Type="http://schemas.openxmlformats.org/officeDocument/2006/relationships/image" Target="media/image9.png"/><Relationship Id="rId38" Type="http://schemas.openxmlformats.org/officeDocument/2006/relationships/hyperlink" Target="http://www.ledictionnairevisuel.com/static/qc/prononciation/index/qc/8619/8619" TargetMode="External"/><Relationship Id="rId46" Type="http://schemas.openxmlformats.org/officeDocument/2006/relationships/image" Target="media/image12.png"/><Relationship Id="rId59" Type="http://schemas.openxmlformats.org/officeDocument/2006/relationships/image" Target="media/image17.jpeg"/><Relationship Id="rId67" Type="http://schemas.openxmlformats.org/officeDocument/2006/relationships/image" Target="media/image20.jpeg"/><Relationship Id="rId103" Type="http://schemas.openxmlformats.org/officeDocument/2006/relationships/theme" Target="theme/theme1.xml"/><Relationship Id="rId20" Type="http://schemas.openxmlformats.org/officeDocument/2006/relationships/hyperlink" Target="http://www.ledictionnairevisuel.com/maison/chauffage/chauffage-au-bois/cheminee-a-foyer-ouvert.php" TargetMode="External"/><Relationship Id="rId41" Type="http://schemas.openxmlformats.org/officeDocument/2006/relationships/image" Target="media/image11.png"/><Relationship Id="rId54" Type="http://schemas.openxmlformats.org/officeDocument/2006/relationships/hyperlink" Target="http://videos.immozip.com/video/iLyROoafJGzS.html" TargetMode="External"/><Relationship Id="rId62" Type="http://schemas.openxmlformats.org/officeDocument/2006/relationships/image" Target="media/image18.jpeg"/><Relationship Id="rId70" Type="http://schemas.openxmlformats.org/officeDocument/2006/relationships/image" Target="media/image21.jpeg"/><Relationship Id="rId75" Type="http://schemas.openxmlformats.org/officeDocument/2006/relationships/hyperlink" Target="http://videos.immozip.com/video/iLyROoafIzi6.html" TargetMode="External"/><Relationship Id="rId83" Type="http://schemas.openxmlformats.org/officeDocument/2006/relationships/hyperlink" Target="http://videos.immozip.com/video/iLyROoafMxLW.html" TargetMode="External"/><Relationship Id="rId88" Type="http://schemas.openxmlformats.org/officeDocument/2006/relationships/image" Target="media/image27.jpeg"/><Relationship Id="rId91" Type="http://schemas.openxmlformats.org/officeDocument/2006/relationships/hyperlink" Target="http://micasa.ca/mod-bin/fiche/voir.cgi?id=2092Q5" TargetMode="External"/><Relationship Id="rId96" Type="http://schemas.openxmlformats.org/officeDocument/2006/relationships/hyperlink" Target="http://micasa.ca/mod-bin/fiche/voir.cgi?id=2089E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ledictionnairevisuel.com/maison/plomberie/w-c-toilette.php" TargetMode="External"/><Relationship Id="rId23" Type="http://schemas.openxmlformats.org/officeDocument/2006/relationships/hyperlink" Target="http://www.ledictionnairevisuel.com/maison/ameublement-de-la-maison/fauteuil/exemples-de-fauteuils.php" TargetMode="External"/><Relationship Id="rId28" Type="http://schemas.openxmlformats.org/officeDocument/2006/relationships/hyperlink" Target="http://www.ledictionnairevisuel.com/alimentation-et-cuisine/cuisine/vaisselle.php" TargetMode="External"/><Relationship Id="rId36" Type="http://schemas.openxmlformats.org/officeDocument/2006/relationships/hyperlink" Target="http://www.ledictionnairevisuel.com/arts-et-architecture/architecture/elements-architecture/exemples-de-portes.php" TargetMode="External"/><Relationship Id="rId49" Type="http://schemas.openxmlformats.org/officeDocument/2006/relationships/image" Target="media/image13.png"/><Relationship Id="rId57" Type="http://schemas.openxmlformats.org/officeDocument/2006/relationships/hyperlink" Target="http://videos.immozip.com/video/iLyROoafJBHX.html" TargetMode="External"/><Relationship Id="rId10" Type="http://schemas.openxmlformats.org/officeDocument/2006/relationships/image" Target="media/image3.wmf"/><Relationship Id="rId31" Type="http://schemas.openxmlformats.org/officeDocument/2006/relationships/hyperlink" Target="http://www.ledictionnairevisuel.com/static/qc/prononciation/index/qc/1150/8679" TargetMode="External"/><Relationship Id="rId44" Type="http://schemas.openxmlformats.org/officeDocument/2006/relationships/hyperlink" Target="http://www.ledictionnairevisuel.com/static/qc/prononciation/index/qc/8486/8486" TargetMode="External"/><Relationship Id="rId52" Type="http://schemas.openxmlformats.org/officeDocument/2006/relationships/hyperlink" Target="http://videos.immozip.com/video/iLyROoafJGzS.html" TargetMode="External"/><Relationship Id="rId60" Type="http://schemas.openxmlformats.org/officeDocument/2006/relationships/hyperlink" Target="http://videos.immozip.com/video/iLyROoafJjES.html" TargetMode="External"/><Relationship Id="rId65" Type="http://schemas.openxmlformats.org/officeDocument/2006/relationships/hyperlink" Target="http://videos.immozip.com/video/iLyROoafMFvl.html" TargetMode="External"/><Relationship Id="rId73" Type="http://schemas.openxmlformats.org/officeDocument/2006/relationships/image" Target="media/image22.jpeg"/><Relationship Id="rId78" Type="http://schemas.openxmlformats.org/officeDocument/2006/relationships/image" Target="media/image24.jpeg"/><Relationship Id="rId81" Type="http://schemas.openxmlformats.org/officeDocument/2006/relationships/image" Target="media/image25.jpeg"/><Relationship Id="rId86" Type="http://schemas.openxmlformats.org/officeDocument/2006/relationships/hyperlink" Target="http://micasa.ca/mod-bin/fiche/voir.cgi?id=2088Z9" TargetMode="External"/><Relationship Id="rId94" Type="http://schemas.openxmlformats.org/officeDocument/2006/relationships/hyperlink" Target="http://micasa.ca/mod-bin/fiche/voir.cgi?id=2091T4" TargetMode="External"/><Relationship Id="rId99" Type="http://schemas.openxmlformats.org/officeDocument/2006/relationships/image" Target="media/image33.jpeg"/><Relationship Id="rId101" Type="http://schemas.openxmlformats.org/officeDocument/2006/relationships/image" Target="media/image34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3" Type="http://schemas.openxmlformats.org/officeDocument/2006/relationships/hyperlink" Target="http://www.ledictionnairevisuel.com/static/qc/prononciation/index/qc/12571/30403" TargetMode="External"/><Relationship Id="rId18" Type="http://schemas.openxmlformats.org/officeDocument/2006/relationships/hyperlink" Target="http://www.ledictionnairevisuel.com/static/qc/prononciation/index/qc/5851/30406" TargetMode="External"/><Relationship Id="rId39" Type="http://schemas.openxmlformats.org/officeDocument/2006/relationships/hyperlink" Target="http://www.ledictionnairevisuel.com/static/qc/prononciation/index/qc/6445/8501" TargetMode="External"/><Relationship Id="rId34" Type="http://schemas.openxmlformats.org/officeDocument/2006/relationships/hyperlink" Target="http://www.ledictionnairevisuel.com/static/qc/prononciation/index/qc/8694/8694" TargetMode="External"/><Relationship Id="rId50" Type="http://schemas.openxmlformats.org/officeDocument/2006/relationships/hyperlink" Target="http://www.ledictionnairevisuel.com/maison/ameublement-de-la-maison/appareils-electromenagers/lave-linge-laveuse.php" TargetMode="External"/><Relationship Id="rId55" Type="http://schemas.openxmlformats.org/officeDocument/2006/relationships/hyperlink" Target="http://videos.immozip.com/video/iLyROoafJBHX.html" TargetMode="External"/><Relationship Id="rId76" Type="http://schemas.openxmlformats.org/officeDocument/2006/relationships/image" Target="media/image23.jpeg"/><Relationship Id="rId97" Type="http://schemas.openxmlformats.org/officeDocument/2006/relationships/image" Target="media/image3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1430</Words>
  <Characters>7871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9283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2011-01-09T20:32:00Z</dcterms:created>
  <dcterms:modified xsi:type="dcterms:W3CDTF">2011-01-09T20:32:00Z</dcterms:modified>
</cp:coreProperties>
</file>